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C5D52" w14:textId="68862ED2" w:rsidR="00BC1515" w:rsidRPr="00BC1515" w:rsidRDefault="008D5836">
      <w:pPr>
        <w:tabs>
          <w:tab w:val="left" w:pos="2410"/>
        </w:tabs>
        <w:spacing w:after="0"/>
        <w:rPr>
          <w:ins w:id="0" w:author="user" w:date="2019-07-04T17:14:00Z"/>
          <w:rFonts w:ascii="Arial" w:hAnsi="Arial" w:cs="Arial"/>
          <w:lang w:val="en-US"/>
        </w:rPr>
        <w:pPrChange w:id="1" w:author="surveilan pangan" w:date="2019-07-09T23:02:00Z">
          <w:pPr>
            <w:tabs>
              <w:tab w:val="left" w:pos="2410"/>
            </w:tabs>
            <w:spacing w:after="0"/>
            <w:jc w:val="both"/>
          </w:pPr>
        </w:pPrChange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684BA3A" wp14:editId="19115218">
            <wp:simplePos x="0" y="0"/>
            <wp:positionH relativeFrom="margin">
              <wp:posOffset>4747260</wp:posOffset>
            </wp:positionH>
            <wp:positionV relativeFrom="paragraph">
              <wp:posOffset>3810</wp:posOffset>
            </wp:positionV>
            <wp:extent cx="4550410" cy="4138295"/>
            <wp:effectExtent l="0" t="0" r="2540" b="0"/>
            <wp:wrapThrough wrapText="bothSides">
              <wp:wrapPolygon edited="0">
                <wp:start x="0" y="0"/>
                <wp:lineTo x="0" y="21477"/>
                <wp:lineTo x="21522" y="21477"/>
                <wp:lineTo x="21522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26" t="30690" r="50197" b="23895"/>
                    <a:stretch/>
                  </pic:blipFill>
                  <pic:spPr bwMode="auto">
                    <a:xfrm>
                      <a:off x="0" y="0"/>
                      <a:ext cx="4550410" cy="4138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51631" wp14:editId="05314106">
                <wp:simplePos x="0" y="0"/>
                <wp:positionH relativeFrom="column">
                  <wp:posOffset>4585335</wp:posOffset>
                </wp:positionH>
                <wp:positionV relativeFrom="paragraph">
                  <wp:posOffset>-2034540</wp:posOffset>
                </wp:positionV>
                <wp:extent cx="0" cy="6129338"/>
                <wp:effectExtent l="0" t="0" r="38100" b="241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93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13C20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05pt,-160.2pt" to="361.05pt,3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" strokecolor="black [3213]" strokeweight=".5pt">
                <v:stroke dashstyle="longDash" joinstyle="miter"/>
              </v:line>
            </w:pict>
          </mc:Fallback>
        </mc:AlternateContent>
      </w:r>
      <w:ins w:id="2" w:author="user" w:date="2019-07-04T17:14:00Z">
        <w:r w:rsidR="00BC1515" w:rsidRPr="00BC1515">
          <w:rPr>
            <w:rFonts w:ascii="Arial" w:hAnsi="Arial" w:cs="Arial"/>
          </w:rPr>
          <w:t>Nama Bahan</w:t>
        </w:r>
        <w:r w:rsidR="00BC1515" w:rsidRPr="00BC1515">
          <w:rPr>
            <w:rFonts w:ascii="Arial" w:hAnsi="Arial" w:cs="Arial"/>
            <w:lang w:val="en-US"/>
          </w:rPr>
          <w:t>/</w:t>
        </w:r>
        <w:proofErr w:type="spellStart"/>
        <w:r w:rsidR="00BC1515" w:rsidRPr="00BC1515">
          <w:rPr>
            <w:rFonts w:ascii="Arial" w:hAnsi="Arial" w:cs="Arial"/>
            <w:lang w:val="en-US"/>
          </w:rPr>
          <w:t>Pengemas</w:t>
        </w:r>
      </w:ins>
      <w:proofErr w:type="spellEnd"/>
      <w:ins w:id="3" w:author="surveilan pangan" w:date="2019-07-09T23:02:00Z">
        <w:r w:rsidR="00BC1515" w:rsidRPr="00BC1515">
          <w:rPr>
            <w:rFonts w:ascii="Arial" w:hAnsi="Arial" w:cs="Arial"/>
            <w:lang w:val="en-US"/>
          </w:rPr>
          <w:tab/>
        </w:r>
      </w:ins>
      <w:ins w:id="4" w:author="user" w:date="2019-07-04T17:14:00Z">
        <w:r w:rsidR="00BC1515" w:rsidRPr="00BC1515">
          <w:rPr>
            <w:rFonts w:ascii="Arial" w:hAnsi="Arial" w:cs="Arial"/>
          </w:rPr>
          <w:t xml:space="preserve">: </w:t>
        </w:r>
      </w:ins>
    </w:p>
    <w:p w14:paraId="7B94F970" w14:textId="7EBF2E7D" w:rsidR="00BC1515" w:rsidRPr="00BC1515" w:rsidRDefault="00BC1515">
      <w:pPr>
        <w:tabs>
          <w:tab w:val="left" w:pos="2410"/>
        </w:tabs>
        <w:spacing w:after="0"/>
        <w:rPr>
          <w:ins w:id="5" w:author="user" w:date="2019-07-04T17:14:00Z"/>
          <w:rFonts w:ascii="Arial" w:hAnsi="Arial" w:cs="Arial"/>
          <w:color w:val="D9D9D9" w:themeColor="background1" w:themeShade="D9"/>
          <w:lang w:val="en-US"/>
        </w:rPr>
        <w:pPrChange w:id="6" w:author="surveilan pangan" w:date="2019-07-09T23:02:00Z">
          <w:pPr>
            <w:tabs>
              <w:tab w:val="left" w:pos="2410"/>
            </w:tabs>
            <w:spacing w:after="0"/>
            <w:jc w:val="both"/>
          </w:pPr>
        </w:pPrChange>
      </w:pPr>
      <w:ins w:id="7" w:author="user" w:date="2019-07-04T17:14:00Z">
        <w:r w:rsidRPr="00BC1515">
          <w:rPr>
            <w:rFonts w:ascii="Arial" w:hAnsi="Arial" w:cs="Arial"/>
            <w:lang w:val="en-US"/>
          </w:rPr>
          <w:t>Nama/</w:t>
        </w:r>
        <w:proofErr w:type="spellStart"/>
        <w:r w:rsidRPr="00BC1515">
          <w:rPr>
            <w:rFonts w:ascii="Arial" w:hAnsi="Arial" w:cs="Arial"/>
            <w:lang w:val="en-US"/>
          </w:rPr>
          <w:t>Kode</w:t>
        </w:r>
      </w:ins>
      <w:proofErr w:type="spellEnd"/>
      <w:ins w:id="8" w:author="user" w:date="2019-07-04T17:16:00Z">
        <w:r w:rsidRPr="00BC1515">
          <w:rPr>
            <w:rFonts w:ascii="Arial" w:hAnsi="Arial" w:cs="Arial"/>
            <w:lang w:val="en-US"/>
          </w:rPr>
          <w:t xml:space="preserve"> </w:t>
        </w:r>
      </w:ins>
      <w:proofErr w:type="spellStart"/>
      <w:ins w:id="9" w:author="user" w:date="2019-07-04T17:14:00Z">
        <w:r w:rsidRPr="00BC1515">
          <w:rPr>
            <w:rFonts w:ascii="Arial" w:hAnsi="Arial" w:cs="Arial"/>
            <w:lang w:val="en-US"/>
          </w:rPr>
          <w:t>Pemasok</w:t>
        </w:r>
        <w:proofErr w:type="spellEnd"/>
        <w:r w:rsidRPr="00BC1515">
          <w:rPr>
            <w:rFonts w:ascii="Arial" w:hAnsi="Arial" w:cs="Arial"/>
            <w:lang w:val="en-US"/>
          </w:rPr>
          <w:tab/>
          <w:t>:</w:t>
        </w:r>
      </w:ins>
      <w:r w:rsidRPr="00BC1515">
        <w:rPr>
          <w:rFonts w:ascii="Arial" w:hAnsi="Arial" w:cs="Arial"/>
          <w:lang w:val="en-US"/>
        </w:rPr>
        <w:t xml:space="preserve"> </w:t>
      </w:r>
    </w:p>
    <w:p w14:paraId="1D32380C" w14:textId="07676973" w:rsidR="00BC1515" w:rsidRPr="00BC1515" w:rsidRDefault="00BC1515">
      <w:pPr>
        <w:tabs>
          <w:tab w:val="left" w:pos="2410"/>
        </w:tabs>
        <w:spacing w:after="0"/>
        <w:rPr>
          <w:ins w:id="10" w:author="user" w:date="2019-07-04T17:14:00Z"/>
          <w:rFonts w:ascii="Arial" w:hAnsi="Arial" w:cs="Arial"/>
          <w:color w:val="D9D9D9" w:themeColor="background1" w:themeShade="D9"/>
          <w:lang w:val="en-US"/>
        </w:rPr>
        <w:pPrChange w:id="11" w:author="surveilan pangan" w:date="2019-07-09T23:02:00Z">
          <w:pPr>
            <w:tabs>
              <w:tab w:val="left" w:pos="2410"/>
            </w:tabs>
            <w:jc w:val="both"/>
          </w:pPr>
        </w:pPrChange>
      </w:pPr>
      <w:ins w:id="12" w:author="user" w:date="2019-07-04T17:14:00Z">
        <w:r w:rsidRPr="00BC1515">
          <w:rPr>
            <w:rFonts w:ascii="Arial" w:hAnsi="Arial" w:cs="Arial"/>
          </w:rPr>
          <w:t>Satua</w:t>
        </w:r>
        <w:r w:rsidRPr="00BC1515">
          <w:rPr>
            <w:rFonts w:ascii="Arial" w:hAnsi="Arial" w:cs="Arial"/>
            <w:lang w:val="en-US"/>
          </w:rPr>
          <w:t>n</w:t>
        </w:r>
        <w:r w:rsidRPr="00BC1515">
          <w:rPr>
            <w:rFonts w:ascii="Arial" w:hAnsi="Arial" w:cs="Arial"/>
            <w:lang w:val="en-US"/>
          </w:rPr>
          <w:tab/>
        </w:r>
        <w:r w:rsidRPr="00BC1515">
          <w:rPr>
            <w:rFonts w:ascii="Arial" w:hAnsi="Arial" w:cs="Arial"/>
          </w:rPr>
          <w:t xml:space="preserve">: </w:t>
        </w:r>
        <w:bookmarkStart w:id="13" w:name="_GoBack"/>
        <w:bookmarkEnd w:id="13"/>
      </w:ins>
    </w:p>
    <w:tbl>
      <w:tblPr>
        <w:tblpPr w:leftFromText="180" w:rightFromText="180" w:vertAnchor="text" w:tblpY="1"/>
        <w:tblOverlap w:val="never"/>
        <w:tblW w:w="7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1142"/>
        <w:gridCol w:w="2268"/>
        <w:gridCol w:w="841"/>
        <w:gridCol w:w="993"/>
        <w:gridCol w:w="730"/>
      </w:tblGrid>
      <w:tr w:rsidR="00BC1515" w:rsidRPr="00BC1515" w14:paraId="2DE1B995" w14:textId="77777777" w:rsidTr="00980477">
        <w:trPr>
          <w:ins w:id="14" w:author="user" w:date="2019-07-04T17:14:00Z"/>
        </w:trPr>
        <w:tc>
          <w:tcPr>
            <w:tcW w:w="1121" w:type="dxa"/>
            <w:shd w:val="clear" w:color="auto" w:fill="F2F2F2" w:themeFill="background1" w:themeFillShade="F2"/>
            <w:vAlign w:val="center"/>
          </w:tcPr>
          <w:p w14:paraId="2A9CEFAA" w14:textId="65E81DC1" w:rsidR="00BC1515" w:rsidRPr="00BC1515" w:rsidRDefault="00BC1515" w:rsidP="00BC1515">
            <w:pPr>
              <w:spacing w:after="0"/>
              <w:jc w:val="center"/>
              <w:rPr>
                <w:ins w:id="15" w:author="user" w:date="2019-07-04T17:14:00Z"/>
                <w:rFonts w:ascii="Arial" w:hAnsi="Arial" w:cs="Arial"/>
                <w:b/>
                <w:lang w:val="en-US"/>
              </w:rPr>
            </w:pPr>
            <w:ins w:id="16" w:author="user" w:date="2019-07-04T17:14:00Z">
              <w:r w:rsidRPr="00BC1515">
                <w:rPr>
                  <w:rFonts w:ascii="Arial" w:hAnsi="Arial" w:cs="Arial"/>
                  <w:b/>
                </w:rPr>
                <w:t>TGL</w:t>
              </w:r>
              <w:r w:rsidRPr="00BC1515">
                <w:rPr>
                  <w:rFonts w:ascii="Arial" w:hAnsi="Arial" w:cs="Arial"/>
                  <w:b/>
                  <w:lang w:val="en-US"/>
                </w:rPr>
                <w:t xml:space="preserve"> TERIMA/</w:t>
              </w:r>
            </w:ins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ins w:id="17" w:author="user" w:date="2019-07-04T17:14:00Z">
              <w:r w:rsidRPr="00BC1515">
                <w:rPr>
                  <w:rFonts w:ascii="Arial" w:hAnsi="Arial" w:cs="Arial"/>
                  <w:b/>
                  <w:lang w:val="en-US"/>
                </w:rPr>
                <w:t>PAKAI</w:t>
              </w:r>
            </w:ins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61A31549" w14:textId="5CF3BDB0" w:rsidR="00BC1515" w:rsidRPr="00BC1515" w:rsidRDefault="00BC1515" w:rsidP="00BC1515">
            <w:pPr>
              <w:spacing w:after="0"/>
              <w:jc w:val="center"/>
              <w:rPr>
                <w:ins w:id="18" w:author="user" w:date="2019-07-04T17:14:00Z"/>
                <w:rFonts w:ascii="Arial" w:hAnsi="Arial" w:cs="Arial"/>
                <w:b/>
                <w:lang w:val="en-US"/>
              </w:rPr>
            </w:pPr>
            <w:ins w:id="19" w:author="user" w:date="2019-07-04T17:14:00Z">
              <w:r w:rsidRPr="00BC1515">
                <w:rPr>
                  <w:rFonts w:ascii="Arial" w:hAnsi="Arial" w:cs="Arial"/>
                  <w:b/>
                  <w:lang w:val="en-US"/>
                </w:rPr>
                <w:t>JMLH TERIMA</w:t>
              </w:r>
            </w:ins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8748B21" w14:textId="77777777" w:rsidR="00BC1515" w:rsidRPr="00BC1515" w:rsidRDefault="00BC1515" w:rsidP="00BC1515">
            <w:pPr>
              <w:pStyle w:val="ListParagraph"/>
              <w:spacing w:after="0"/>
              <w:ind w:left="0"/>
              <w:jc w:val="center"/>
              <w:rPr>
                <w:ins w:id="20" w:author="user" w:date="2019-07-04T17:14:00Z"/>
                <w:rFonts w:ascii="Arial" w:hAnsi="Arial" w:cs="Arial"/>
                <w:b/>
                <w:lang w:val="en-US"/>
                <w:rPrChange w:id="21" w:author="user" w:date="2019-07-04T17:17:00Z">
                  <w:rPr>
                    <w:ins w:id="22" w:author="user" w:date="2019-07-04T17:14:00Z"/>
                    <w:rFonts w:ascii="Arial" w:hAnsi="Arial" w:cs="Arial"/>
                    <w:b/>
                    <w:color w:val="FF0000"/>
                    <w:sz w:val="18"/>
                    <w:szCs w:val="16"/>
                    <w:lang w:val="en-US"/>
                  </w:rPr>
                </w:rPrChange>
              </w:rPr>
            </w:pPr>
            <w:proofErr w:type="spellStart"/>
            <w:ins w:id="23" w:author="user" w:date="2019-07-04T17:14:00Z">
              <w:r w:rsidRPr="00BC1515">
                <w:rPr>
                  <w:rFonts w:ascii="Arial" w:hAnsi="Arial" w:cs="Arial"/>
                  <w:b/>
                  <w:lang w:val="en-US"/>
                  <w:rPrChange w:id="24" w:author="user" w:date="2019-07-04T17:17:00Z">
                    <w:rPr>
                      <w:rFonts w:ascii="Arial" w:hAnsi="Arial" w:cs="Arial"/>
                      <w:b/>
                      <w:color w:val="FF0000"/>
                      <w:sz w:val="18"/>
                      <w:szCs w:val="16"/>
                      <w:lang w:val="en-US"/>
                    </w:rPr>
                  </w:rPrChange>
                </w:rPr>
                <w:t>Keterangan</w:t>
              </w:r>
              <w:proofErr w:type="spellEnd"/>
            </w:ins>
          </w:p>
          <w:p w14:paraId="3A0A4343" w14:textId="5001728F" w:rsidR="00BC1515" w:rsidRPr="00BC1515" w:rsidRDefault="00BC1515" w:rsidP="00BC1515">
            <w:pPr>
              <w:spacing w:after="0"/>
              <w:jc w:val="center"/>
              <w:rPr>
                <w:ins w:id="25" w:author="user" w:date="2019-07-04T17:14:00Z"/>
                <w:rFonts w:ascii="Arial" w:hAnsi="Arial" w:cs="Arial"/>
                <w:b/>
                <w:lang w:val="en-US"/>
              </w:rPr>
            </w:pPr>
            <w:r w:rsidRPr="00BC1515">
              <w:rPr>
                <w:rFonts w:ascii="Arial" w:hAnsi="Arial" w:cs="Arial"/>
                <w:b/>
                <w:sz w:val="20"/>
                <w:lang w:val="en-US"/>
              </w:rPr>
              <w:t>(</w:t>
            </w:r>
            <w:proofErr w:type="spellStart"/>
            <w:ins w:id="26" w:author="user" w:date="2019-07-04T17:14:00Z">
              <w:r w:rsidRPr="00BC1515">
                <w:rPr>
                  <w:rFonts w:ascii="Arial" w:hAnsi="Arial" w:cs="Arial"/>
                  <w:b/>
                  <w:sz w:val="20"/>
                  <w:lang w:val="en-US"/>
                  <w:rPrChange w:id="27" w:author="user" w:date="2019-07-04T17:17:00Z">
                    <w:rPr>
                      <w:rFonts w:ascii="Arial" w:hAnsi="Arial" w:cs="Arial"/>
                      <w:b/>
                      <w:color w:val="FF0000"/>
                      <w:sz w:val="18"/>
                      <w:szCs w:val="16"/>
                      <w:lang w:val="en-US"/>
                    </w:rPr>
                  </w:rPrChange>
                </w:rPr>
                <w:t>Tgl</w:t>
              </w:r>
              <w:proofErr w:type="spellEnd"/>
              <w:r w:rsidRPr="00BC1515">
                <w:rPr>
                  <w:rFonts w:ascii="Arial" w:hAnsi="Arial" w:cs="Arial"/>
                  <w:b/>
                  <w:sz w:val="20"/>
                  <w:lang w:val="en-US"/>
                  <w:rPrChange w:id="28" w:author="user" w:date="2019-07-04T17:17:00Z">
                    <w:rPr>
                      <w:rFonts w:ascii="Arial" w:hAnsi="Arial" w:cs="Arial"/>
                      <w:b/>
                      <w:color w:val="FF0000"/>
                      <w:sz w:val="18"/>
                      <w:szCs w:val="16"/>
                      <w:lang w:val="en-US"/>
                    </w:rPr>
                  </w:rPrChange>
                </w:rPr>
                <w:t xml:space="preserve"> ED, </w:t>
              </w:r>
              <w:proofErr w:type="spellStart"/>
              <w:r w:rsidRPr="00BC1515">
                <w:rPr>
                  <w:rFonts w:ascii="Arial" w:hAnsi="Arial" w:cs="Arial"/>
                  <w:b/>
                  <w:sz w:val="20"/>
                  <w:lang w:val="en-US"/>
                  <w:rPrChange w:id="29" w:author="user" w:date="2019-07-04T17:17:00Z">
                    <w:rPr>
                      <w:rFonts w:ascii="Arial" w:hAnsi="Arial" w:cs="Arial"/>
                      <w:b/>
                      <w:color w:val="FF0000"/>
                      <w:sz w:val="18"/>
                      <w:szCs w:val="16"/>
                      <w:lang w:val="en-US"/>
                    </w:rPr>
                  </w:rPrChange>
                </w:rPr>
                <w:t>Kode</w:t>
              </w:r>
              <w:proofErr w:type="spellEnd"/>
              <w:r w:rsidRPr="00BC1515">
                <w:rPr>
                  <w:rFonts w:ascii="Arial" w:hAnsi="Arial" w:cs="Arial"/>
                  <w:b/>
                  <w:sz w:val="20"/>
                  <w:lang w:val="en-US"/>
                  <w:rPrChange w:id="30" w:author="user" w:date="2019-07-04T17:17:00Z">
                    <w:rPr>
                      <w:rFonts w:ascii="Arial" w:hAnsi="Arial" w:cs="Arial"/>
                      <w:b/>
                      <w:color w:val="FF0000"/>
                      <w:sz w:val="18"/>
                      <w:szCs w:val="16"/>
                      <w:lang w:val="en-US"/>
                    </w:rPr>
                  </w:rPrChange>
                </w:rPr>
                <w:t xml:space="preserve"> batch</w:t>
              </w:r>
            </w:ins>
            <w:r w:rsidRPr="00BC1515">
              <w:rPr>
                <w:rFonts w:ascii="Arial" w:hAnsi="Arial" w:cs="Arial"/>
                <w:b/>
                <w:sz w:val="20"/>
                <w:lang w:val="en-US"/>
              </w:rPr>
              <w:t>)</w:t>
            </w:r>
          </w:p>
        </w:tc>
        <w:tc>
          <w:tcPr>
            <w:tcW w:w="841" w:type="dxa"/>
            <w:shd w:val="clear" w:color="auto" w:fill="F2F2F2" w:themeFill="background1" w:themeFillShade="F2"/>
            <w:vAlign w:val="center"/>
          </w:tcPr>
          <w:p w14:paraId="36C325C0" w14:textId="14536D28" w:rsidR="00BC1515" w:rsidRPr="00BC1515" w:rsidRDefault="00BC1515" w:rsidP="00BC1515">
            <w:pPr>
              <w:spacing w:after="0"/>
              <w:jc w:val="center"/>
              <w:rPr>
                <w:ins w:id="31" w:author="surveilan pangan" w:date="2019-07-09T22:40:00Z"/>
                <w:rFonts w:ascii="Arial" w:hAnsi="Arial" w:cs="Arial"/>
                <w:b/>
                <w:lang w:val="en-US"/>
              </w:rPr>
            </w:pPr>
            <w:ins w:id="32" w:author="surveilan pangan" w:date="2019-07-09T22:41:00Z">
              <w:r w:rsidRPr="00BC1515">
                <w:rPr>
                  <w:rFonts w:ascii="Arial" w:hAnsi="Arial" w:cs="Arial"/>
                  <w:b/>
                  <w:lang w:val="en-US"/>
                </w:rPr>
                <w:t>JMLH STOK</w:t>
              </w:r>
            </w:ins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778C0A5E" w14:textId="36448281" w:rsidR="00BC1515" w:rsidRPr="00BC1515" w:rsidRDefault="00BC1515" w:rsidP="00BC1515">
            <w:pPr>
              <w:spacing w:after="0"/>
              <w:jc w:val="center"/>
              <w:rPr>
                <w:ins w:id="33" w:author="user" w:date="2019-07-04T17:14:00Z"/>
                <w:rFonts w:ascii="Arial" w:hAnsi="Arial" w:cs="Arial"/>
                <w:b/>
                <w:lang w:val="en-US"/>
              </w:rPr>
            </w:pPr>
            <w:ins w:id="34" w:author="user" w:date="2019-07-04T17:14:00Z">
              <w:r w:rsidRPr="00BC1515">
                <w:rPr>
                  <w:rFonts w:ascii="Arial" w:hAnsi="Arial" w:cs="Arial"/>
                  <w:b/>
                  <w:lang w:val="en-US"/>
                </w:rPr>
                <w:t>JMLH PAKAI</w:t>
              </w:r>
            </w:ins>
          </w:p>
        </w:tc>
        <w:tc>
          <w:tcPr>
            <w:tcW w:w="730" w:type="dxa"/>
            <w:shd w:val="clear" w:color="auto" w:fill="F2F2F2" w:themeFill="background1" w:themeFillShade="F2"/>
            <w:vAlign w:val="center"/>
          </w:tcPr>
          <w:p w14:paraId="5276AD43" w14:textId="77777777" w:rsidR="00BC1515" w:rsidRPr="00BC1515" w:rsidRDefault="00BC1515" w:rsidP="00BC1515">
            <w:pPr>
              <w:spacing w:after="0"/>
              <w:jc w:val="center"/>
              <w:rPr>
                <w:ins w:id="35" w:author="user" w:date="2019-07-04T17:14:00Z"/>
                <w:rFonts w:ascii="Arial" w:hAnsi="Arial" w:cs="Arial"/>
                <w:b/>
                <w:lang w:val="en-US"/>
              </w:rPr>
            </w:pPr>
            <w:ins w:id="36" w:author="user" w:date="2019-07-04T17:14:00Z">
              <w:r w:rsidRPr="00BC1515">
                <w:rPr>
                  <w:rFonts w:ascii="Arial" w:hAnsi="Arial" w:cs="Arial"/>
                  <w:b/>
                  <w:lang w:val="en-US"/>
                </w:rPr>
                <w:t>SISA</w:t>
              </w:r>
            </w:ins>
          </w:p>
        </w:tc>
      </w:tr>
      <w:tr w:rsidR="00BC1515" w:rsidRPr="00BC1515" w14:paraId="06347810" w14:textId="77777777" w:rsidTr="00BC1515">
        <w:trPr>
          <w:ins w:id="37" w:author="user" w:date="2019-07-04T17:14:00Z"/>
        </w:trPr>
        <w:tc>
          <w:tcPr>
            <w:tcW w:w="1121" w:type="dxa"/>
          </w:tcPr>
          <w:p w14:paraId="47996597" w14:textId="3CC4658E" w:rsidR="00BC1515" w:rsidRPr="00BC1515" w:rsidRDefault="00BC1515" w:rsidP="00BC1515">
            <w:pPr>
              <w:spacing w:after="0"/>
              <w:jc w:val="center"/>
              <w:rPr>
                <w:ins w:id="38" w:author="user" w:date="2019-07-04T17:14:00Z"/>
                <w:rFonts w:ascii="Arial" w:hAnsi="Arial" w:cs="Arial"/>
                <w:bCs/>
                <w:color w:val="0000FF"/>
                <w:lang w:val="en-US"/>
                <w:rPrChange w:id="39" w:author="surveilan pangan" w:date="2019-07-09T23:02:00Z">
                  <w:rPr>
                    <w:ins w:id="40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62DB313D" w14:textId="7EFCA149" w:rsidR="00BC1515" w:rsidRPr="00BC1515" w:rsidRDefault="00BC1515" w:rsidP="00BC1515">
            <w:pPr>
              <w:spacing w:after="0"/>
              <w:jc w:val="center"/>
              <w:rPr>
                <w:ins w:id="41" w:author="user" w:date="2019-07-04T17:14:00Z"/>
                <w:rFonts w:ascii="Arial" w:hAnsi="Arial" w:cs="Arial"/>
                <w:bCs/>
                <w:color w:val="0000FF"/>
                <w:lang w:val="en-GB"/>
                <w:rPrChange w:id="42" w:author="user" w:date="2019-07-10T20:24:00Z">
                  <w:rPr>
                    <w:ins w:id="43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3754E18B" w14:textId="38BB280F" w:rsidR="00BC1515" w:rsidRPr="00BC1515" w:rsidRDefault="00BC1515" w:rsidP="00BC1515">
            <w:pPr>
              <w:spacing w:after="0"/>
              <w:jc w:val="center"/>
              <w:rPr>
                <w:ins w:id="44" w:author="user" w:date="2019-07-04T17:14:00Z"/>
                <w:rFonts w:ascii="Arial" w:hAnsi="Arial" w:cs="Arial"/>
                <w:bCs/>
                <w:color w:val="0000FF"/>
                <w:lang w:val="en-GB"/>
                <w:rPrChange w:id="45" w:author="surveilan pangan" w:date="2019-07-09T23:02:00Z">
                  <w:rPr>
                    <w:ins w:id="46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4E5D5515" w14:textId="416AC959" w:rsidR="00BC1515" w:rsidRPr="00BC1515" w:rsidRDefault="00BC1515" w:rsidP="00BC1515">
            <w:pPr>
              <w:spacing w:after="0"/>
              <w:jc w:val="center"/>
              <w:rPr>
                <w:ins w:id="47" w:author="surveilan pangan" w:date="2019-07-09T22:40:00Z"/>
                <w:rFonts w:ascii="Arial" w:hAnsi="Arial" w:cs="Arial"/>
                <w:bCs/>
                <w:color w:val="0000FF"/>
                <w:lang w:val="en-GB"/>
                <w:rPrChange w:id="48" w:author="surveilan pangan" w:date="2019-07-09T23:02:00Z">
                  <w:rPr>
                    <w:ins w:id="49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6D95DA52" w14:textId="661B53CD" w:rsidR="00BC1515" w:rsidRPr="00BC1515" w:rsidRDefault="00BC1515" w:rsidP="00BC1515">
            <w:pPr>
              <w:spacing w:after="0"/>
              <w:jc w:val="center"/>
              <w:rPr>
                <w:ins w:id="50" w:author="user" w:date="2019-07-04T17:14:00Z"/>
                <w:rFonts w:ascii="Arial" w:hAnsi="Arial" w:cs="Arial"/>
                <w:bCs/>
                <w:color w:val="0000FF"/>
                <w:lang w:val="en-GB"/>
                <w:rPrChange w:id="51" w:author="surveilan pangan" w:date="2019-07-09T23:02:00Z">
                  <w:rPr>
                    <w:ins w:id="52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28E577DF" w14:textId="254513F5" w:rsidR="00BC1515" w:rsidRPr="00BC1515" w:rsidRDefault="00BC1515" w:rsidP="00BC1515">
            <w:pPr>
              <w:spacing w:after="0"/>
              <w:jc w:val="center"/>
              <w:rPr>
                <w:ins w:id="53" w:author="user" w:date="2019-07-04T17:14:00Z"/>
                <w:rFonts w:ascii="Arial" w:hAnsi="Arial" w:cs="Arial"/>
                <w:bCs/>
                <w:color w:val="0000FF"/>
                <w:lang w:val="en-GB"/>
                <w:rPrChange w:id="54" w:author="surveilan pangan" w:date="2019-07-09T23:02:00Z">
                  <w:rPr>
                    <w:ins w:id="55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C1515" w:rsidRPr="00BC1515" w14:paraId="685A7007" w14:textId="77777777" w:rsidTr="00BC1515">
        <w:trPr>
          <w:ins w:id="56" w:author="user" w:date="2019-07-04T17:14:00Z"/>
        </w:trPr>
        <w:tc>
          <w:tcPr>
            <w:tcW w:w="1121" w:type="dxa"/>
          </w:tcPr>
          <w:p w14:paraId="25EEAD52" w14:textId="4A3BC44A" w:rsidR="00BC1515" w:rsidRPr="00BC1515" w:rsidRDefault="00BC1515" w:rsidP="00BC1515">
            <w:pPr>
              <w:spacing w:after="0" w:line="360" w:lineRule="auto"/>
              <w:jc w:val="center"/>
              <w:rPr>
                <w:ins w:id="57" w:author="user" w:date="2019-07-04T17:14:00Z"/>
                <w:rFonts w:ascii="Arial" w:hAnsi="Arial" w:cs="Arial"/>
                <w:bCs/>
                <w:color w:val="0000FF"/>
                <w:rPrChange w:id="58" w:author="surveilan pangan" w:date="2019-07-09T23:02:00Z">
                  <w:rPr>
                    <w:ins w:id="59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507BDC69" w14:textId="263E9736" w:rsidR="00BC1515" w:rsidRPr="00BC1515" w:rsidRDefault="00BC1515" w:rsidP="00BC1515">
            <w:pPr>
              <w:spacing w:after="0" w:line="360" w:lineRule="auto"/>
              <w:jc w:val="center"/>
              <w:rPr>
                <w:ins w:id="60" w:author="user" w:date="2019-07-04T17:14:00Z"/>
                <w:rFonts w:ascii="Arial" w:hAnsi="Arial" w:cs="Arial"/>
                <w:bCs/>
                <w:color w:val="0000FF"/>
                <w:lang w:val="en-GB"/>
                <w:rPrChange w:id="61" w:author="surveilan pangan" w:date="2019-07-09T23:02:00Z">
                  <w:rPr>
                    <w:ins w:id="62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3AC375C5" w14:textId="64943EEB" w:rsidR="00BC1515" w:rsidRPr="00BC1515" w:rsidRDefault="00BC1515" w:rsidP="00BC1515">
            <w:pPr>
              <w:spacing w:after="0" w:line="360" w:lineRule="auto"/>
              <w:jc w:val="center"/>
              <w:rPr>
                <w:ins w:id="63" w:author="user" w:date="2019-07-04T17:14:00Z"/>
                <w:rFonts w:ascii="Arial" w:hAnsi="Arial" w:cs="Arial"/>
                <w:bCs/>
                <w:color w:val="0000FF"/>
                <w:lang w:val="en-GB"/>
                <w:rPrChange w:id="64" w:author="surveilan pangan" w:date="2019-07-09T23:02:00Z">
                  <w:rPr>
                    <w:ins w:id="65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7789E74C" w14:textId="0C4595E6" w:rsidR="00BC1515" w:rsidRPr="00BC1515" w:rsidRDefault="00BC1515" w:rsidP="00BC1515">
            <w:pPr>
              <w:spacing w:after="0" w:line="360" w:lineRule="auto"/>
              <w:jc w:val="center"/>
              <w:rPr>
                <w:ins w:id="66" w:author="surveilan pangan" w:date="2019-07-09T22:40:00Z"/>
                <w:rFonts w:ascii="Arial" w:hAnsi="Arial" w:cs="Arial"/>
                <w:bCs/>
                <w:color w:val="0000FF"/>
                <w:lang w:val="en-GB"/>
                <w:rPrChange w:id="67" w:author="surveilan pangan" w:date="2019-07-09T23:02:00Z">
                  <w:rPr>
                    <w:ins w:id="68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007B3B8F" w14:textId="1721F1CA" w:rsidR="00BC1515" w:rsidRPr="00BC1515" w:rsidRDefault="00BC1515" w:rsidP="00BC1515">
            <w:pPr>
              <w:spacing w:after="0" w:line="360" w:lineRule="auto"/>
              <w:jc w:val="center"/>
              <w:rPr>
                <w:ins w:id="69" w:author="user" w:date="2019-07-04T17:14:00Z"/>
                <w:rFonts w:ascii="Arial" w:hAnsi="Arial" w:cs="Arial"/>
                <w:bCs/>
                <w:color w:val="0000FF"/>
                <w:lang w:val="en-GB"/>
                <w:rPrChange w:id="70" w:author="surveilan pangan" w:date="2019-07-09T23:02:00Z">
                  <w:rPr>
                    <w:ins w:id="71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12A894A0" w14:textId="5578D220" w:rsidR="00BC1515" w:rsidRPr="00BC1515" w:rsidRDefault="00BC1515" w:rsidP="00BC1515">
            <w:pPr>
              <w:spacing w:after="0" w:line="360" w:lineRule="auto"/>
              <w:jc w:val="center"/>
              <w:rPr>
                <w:ins w:id="72" w:author="user" w:date="2019-07-04T17:14:00Z"/>
                <w:rFonts w:ascii="Arial" w:hAnsi="Arial" w:cs="Arial"/>
                <w:bCs/>
                <w:color w:val="0000FF"/>
                <w:lang w:val="en-GB"/>
                <w:rPrChange w:id="73" w:author="surveilan pangan" w:date="2019-07-09T23:02:00Z">
                  <w:rPr>
                    <w:ins w:id="74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C1515" w:rsidRPr="00BC1515" w14:paraId="12452ED2" w14:textId="77777777" w:rsidTr="00BC1515">
        <w:trPr>
          <w:ins w:id="75" w:author="user" w:date="2019-07-04T17:14:00Z"/>
        </w:trPr>
        <w:tc>
          <w:tcPr>
            <w:tcW w:w="1121" w:type="dxa"/>
          </w:tcPr>
          <w:p w14:paraId="7088A0D5" w14:textId="0EBC3ED7" w:rsidR="00BC1515" w:rsidRPr="00BC1515" w:rsidRDefault="00BC1515" w:rsidP="00BC1515">
            <w:pPr>
              <w:spacing w:after="0" w:line="360" w:lineRule="auto"/>
              <w:jc w:val="center"/>
              <w:rPr>
                <w:ins w:id="76" w:author="user" w:date="2019-07-04T17:14:00Z"/>
                <w:rFonts w:ascii="Arial" w:hAnsi="Arial" w:cs="Arial"/>
                <w:bCs/>
                <w:color w:val="0000FF"/>
                <w:rPrChange w:id="77" w:author="surveilan pangan" w:date="2019-07-09T23:02:00Z">
                  <w:rPr>
                    <w:ins w:id="78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448EFD45" w14:textId="59D9AC85" w:rsidR="00BC1515" w:rsidRPr="00BC1515" w:rsidRDefault="00BC1515" w:rsidP="00BC1515">
            <w:pPr>
              <w:spacing w:after="0" w:line="360" w:lineRule="auto"/>
              <w:jc w:val="center"/>
              <w:rPr>
                <w:ins w:id="79" w:author="user" w:date="2019-07-04T17:14:00Z"/>
                <w:rFonts w:ascii="Arial" w:hAnsi="Arial" w:cs="Arial"/>
                <w:bCs/>
                <w:color w:val="0000FF"/>
                <w:lang w:val="en-GB"/>
                <w:rPrChange w:id="80" w:author="surveilan pangan" w:date="2019-07-09T23:02:00Z">
                  <w:rPr>
                    <w:ins w:id="81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3C971D81" w14:textId="390D99FF" w:rsidR="00BC1515" w:rsidRPr="00BC1515" w:rsidRDefault="00BC1515" w:rsidP="00BC1515">
            <w:pPr>
              <w:spacing w:after="0" w:line="360" w:lineRule="auto"/>
              <w:jc w:val="center"/>
              <w:rPr>
                <w:ins w:id="82" w:author="user" w:date="2019-07-04T17:14:00Z"/>
                <w:rFonts w:ascii="Arial" w:hAnsi="Arial" w:cs="Arial"/>
                <w:bCs/>
                <w:color w:val="0000FF"/>
                <w:lang w:val="en-GB"/>
                <w:rPrChange w:id="83" w:author="surveilan pangan" w:date="2019-07-09T23:02:00Z">
                  <w:rPr>
                    <w:ins w:id="84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0C53A4C0" w14:textId="1A047BC9" w:rsidR="00BC1515" w:rsidRPr="00BC1515" w:rsidRDefault="00BC1515" w:rsidP="00BC1515">
            <w:pPr>
              <w:spacing w:after="0" w:line="360" w:lineRule="auto"/>
              <w:jc w:val="center"/>
              <w:rPr>
                <w:ins w:id="85" w:author="surveilan pangan" w:date="2019-07-09T22:40:00Z"/>
                <w:rFonts w:ascii="Arial" w:hAnsi="Arial" w:cs="Arial"/>
                <w:bCs/>
                <w:color w:val="0000FF"/>
                <w:lang w:val="en-GB"/>
                <w:rPrChange w:id="86" w:author="surveilan pangan" w:date="2019-07-09T23:02:00Z">
                  <w:rPr>
                    <w:ins w:id="87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7FE406C7" w14:textId="250A5FA8" w:rsidR="00BC1515" w:rsidRPr="00BC1515" w:rsidRDefault="00BC1515" w:rsidP="00BC1515">
            <w:pPr>
              <w:spacing w:after="0" w:line="360" w:lineRule="auto"/>
              <w:jc w:val="center"/>
              <w:rPr>
                <w:ins w:id="88" w:author="user" w:date="2019-07-04T17:14:00Z"/>
                <w:rFonts w:ascii="Arial" w:hAnsi="Arial" w:cs="Arial"/>
                <w:bCs/>
                <w:color w:val="0000FF"/>
                <w:lang w:val="en-GB"/>
                <w:rPrChange w:id="89" w:author="surveilan pangan" w:date="2019-07-09T23:02:00Z">
                  <w:rPr>
                    <w:ins w:id="90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69E506DD" w14:textId="71E62445" w:rsidR="00BC1515" w:rsidRPr="00BC1515" w:rsidRDefault="00BC1515" w:rsidP="00BC1515">
            <w:pPr>
              <w:spacing w:after="0" w:line="360" w:lineRule="auto"/>
              <w:jc w:val="center"/>
              <w:rPr>
                <w:ins w:id="91" w:author="user" w:date="2019-07-04T17:14:00Z"/>
                <w:rFonts w:ascii="Arial" w:hAnsi="Arial" w:cs="Arial"/>
                <w:bCs/>
                <w:color w:val="0000FF"/>
                <w:lang w:val="en-GB"/>
                <w:rPrChange w:id="92" w:author="surveilan pangan" w:date="2019-07-09T23:02:00Z">
                  <w:rPr>
                    <w:ins w:id="93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C1515" w:rsidRPr="00BC1515" w14:paraId="57FEB75C" w14:textId="77777777" w:rsidTr="00BC1515">
        <w:trPr>
          <w:ins w:id="94" w:author="user" w:date="2019-07-04T17:14:00Z"/>
        </w:trPr>
        <w:tc>
          <w:tcPr>
            <w:tcW w:w="1121" w:type="dxa"/>
          </w:tcPr>
          <w:p w14:paraId="0321DC4D" w14:textId="27E34F14" w:rsidR="00BC1515" w:rsidRPr="00BC1515" w:rsidRDefault="00BC1515" w:rsidP="00BC1515">
            <w:pPr>
              <w:spacing w:after="0" w:line="360" w:lineRule="auto"/>
              <w:jc w:val="center"/>
              <w:rPr>
                <w:ins w:id="95" w:author="user" w:date="2019-07-04T17:14:00Z"/>
                <w:rFonts w:ascii="Arial" w:hAnsi="Arial" w:cs="Arial"/>
                <w:bCs/>
                <w:color w:val="0000FF"/>
                <w:rPrChange w:id="96" w:author="surveilan pangan" w:date="2019-07-09T23:02:00Z">
                  <w:rPr>
                    <w:ins w:id="97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450D1751" w14:textId="2A8ABF8D" w:rsidR="00BC1515" w:rsidRPr="00BC1515" w:rsidRDefault="00BC1515" w:rsidP="00BC1515">
            <w:pPr>
              <w:spacing w:after="0" w:line="360" w:lineRule="auto"/>
              <w:jc w:val="center"/>
              <w:rPr>
                <w:ins w:id="98" w:author="user" w:date="2019-07-04T17:14:00Z"/>
                <w:rFonts w:ascii="Arial" w:hAnsi="Arial" w:cs="Arial"/>
                <w:bCs/>
                <w:color w:val="0000FF"/>
                <w:lang w:val="en-GB"/>
                <w:rPrChange w:id="99" w:author="surveilan pangan" w:date="2019-07-09T23:02:00Z">
                  <w:rPr>
                    <w:ins w:id="100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224451C0" w14:textId="69D8503A" w:rsidR="00BC1515" w:rsidRPr="00BC1515" w:rsidRDefault="00BC1515" w:rsidP="00BC1515">
            <w:pPr>
              <w:spacing w:after="0" w:line="360" w:lineRule="auto"/>
              <w:jc w:val="center"/>
              <w:rPr>
                <w:ins w:id="101" w:author="user" w:date="2019-07-04T17:14:00Z"/>
                <w:rFonts w:ascii="Arial" w:hAnsi="Arial" w:cs="Arial"/>
                <w:bCs/>
                <w:color w:val="0000FF"/>
                <w:lang w:val="en-GB"/>
                <w:rPrChange w:id="102" w:author="surveilan pangan" w:date="2019-07-09T23:02:00Z">
                  <w:rPr>
                    <w:ins w:id="103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3200FCA1" w14:textId="57E791FC" w:rsidR="00BC1515" w:rsidRPr="00BC1515" w:rsidRDefault="00BC1515" w:rsidP="00BC1515">
            <w:pPr>
              <w:spacing w:after="0" w:line="360" w:lineRule="auto"/>
              <w:jc w:val="center"/>
              <w:rPr>
                <w:ins w:id="104" w:author="surveilan pangan" w:date="2019-07-09T22:40:00Z"/>
                <w:rFonts w:ascii="Arial" w:hAnsi="Arial" w:cs="Arial"/>
                <w:bCs/>
                <w:color w:val="0000FF"/>
                <w:lang w:val="en-GB"/>
                <w:rPrChange w:id="105" w:author="surveilan pangan" w:date="2019-07-09T23:02:00Z">
                  <w:rPr>
                    <w:ins w:id="106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6AE88A12" w14:textId="72483A0A" w:rsidR="00BC1515" w:rsidRPr="00BC1515" w:rsidRDefault="00BC1515" w:rsidP="00BC1515">
            <w:pPr>
              <w:spacing w:after="0" w:line="360" w:lineRule="auto"/>
              <w:jc w:val="center"/>
              <w:rPr>
                <w:ins w:id="107" w:author="user" w:date="2019-07-04T17:14:00Z"/>
                <w:rFonts w:ascii="Arial" w:hAnsi="Arial" w:cs="Arial"/>
                <w:bCs/>
                <w:color w:val="0000FF"/>
                <w:lang w:val="en-GB"/>
                <w:rPrChange w:id="108" w:author="surveilan pangan" w:date="2019-07-09T23:02:00Z">
                  <w:rPr>
                    <w:ins w:id="109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7605CFB8" w14:textId="66C36D62" w:rsidR="00BC1515" w:rsidRPr="00BC1515" w:rsidRDefault="00BC1515" w:rsidP="00BC1515">
            <w:pPr>
              <w:spacing w:after="0" w:line="360" w:lineRule="auto"/>
              <w:jc w:val="center"/>
              <w:rPr>
                <w:ins w:id="110" w:author="user" w:date="2019-07-04T17:14:00Z"/>
                <w:rFonts w:ascii="Arial" w:hAnsi="Arial" w:cs="Arial"/>
                <w:bCs/>
                <w:color w:val="0000FF"/>
                <w:lang w:val="en-GB"/>
                <w:rPrChange w:id="111" w:author="surveilan pangan" w:date="2019-07-09T23:02:00Z">
                  <w:rPr>
                    <w:ins w:id="112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C1515" w:rsidRPr="00BC1515" w14:paraId="26087B9E" w14:textId="77777777" w:rsidTr="00BC1515">
        <w:trPr>
          <w:ins w:id="113" w:author="user" w:date="2019-07-04T17:14:00Z"/>
        </w:trPr>
        <w:tc>
          <w:tcPr>
            <w:tcW w:w="1121" w:type="dxa"/>
          </w:tcPr>
          <w:p w14:paraId="61CD2574" w14:textId="4390F8CA" w:rsidR="00BC1515" w:rsidRPr="00BC1515" w:rsidRDefault="00BC1515" w:rsidP="00BC1515">
            <w:pPr>
              <w:spacing w:after="0" w:line="360" w:lineRule="auto"/>
              <w:jc w:val="center"/>
              <w:rPr>
                <w:ins w:id="114" w:author="user" w:date="2019-07-04T17:14:00Z"/>
                <w:rFonts w:ascii="Arial" w:hAnsi="Arial" w:cs="Arial"/>
                <w:bCs/>
                <w:color w:val="0000FF"/>
                <w:rPrChange w:id="115" w:author="surveilan pangan" w:date="2019-07-09T23:02:00Z">
                  <w:rPr>
                    <w:ins w:id="116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1622B599" w14:textId="32E9849B" w:rsidR="00BC1515" w:rsidRPr="00BC1515" w:rsidRDefault="00BC1515" w:rsidP="00BC1515">
            <w:pPr>
              <w:spacing w:after="0" w:line="360" w:lineRule="auto"/>
              <w:jc w:val="center"/>
              <w:rPr>
                <w:ins w:id="117" w:author="user" w:date="2019-07-04T17:14:00Z"/>
                <w:rFonts w:ascii="Arial" w:hAnsi="Arial" w:cs="Arial"/>
                <w:bCs/>
                <w:color w:val="0000FF"/>
                <w:lang w:val="en-GB"/>
                <w:rPrChange w:id="118" w:author="surveilan pangan" w:date="2019-07-09T23:02:00Z">
                  <w:rPr>
                    <w:ins w:id="119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4C9D7BFC" w14:textId="482447F6" w:rsidR="00BC1515" w:rsidRPr="00BC1515" w:rsidRDefault="00BC1515" w:rsidP="00BC1515">
            <w:pPr>
              <w:spacing w:after="0" w:line="360" w:lineRule="auto"/>
              <w:jc w:val="center"/>
              <w:rPr>
                <w:ins w:id="120" w:author="user" w:date="2019-07-04T17:14:00Z"/>
                <w:rFonts w:ascii="Arial" w:hAnsi="Arial" w:cs="Arial"/>
                <w:bCs/>
                <w:color w:val="0000FF"/>
                <w:lang w:val="en-GB"/>
                <w:rPrChange w:id="121" w:author="surveilan pangan" w:date="2019-07-09T23:02:00Z">
                  <w:rPr>
                    <w:ins w:id="122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50AA3E60" w14:textId="72ABE95B" w:rsidR="00BC1515" w:rsidRPr="00BC1515" w:rsidRDefault="00BC1515" w:rsidP="00BC1515">
            <w:pPr>
              <w:spacing w:after="0" w:line="360" w:lineRule="auto"/>
              <w:jc w:val="center"/>
              <w:rPr>
                <w:ins w:id="123" w:author="surveilan pangan" w:date="2019-07-09T22:40:00Z"/>
                <w:rFonts w:ascii="Arial" w:hAnsi="Arial" w:cs="Arial"/>
                <w:bCs/>
                <w:color w:val="0000FF"/>
                <w:lang w:val="en-GB"/>
                <w:rPrChange w:id="124" w:author="surveilan pangan" w:date="2019-07-09T23:02:00Z">
                  <w:rPr>
                    <w:ins w:id="125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2E27BBD2" w14:textId="5AB87D4D" w:rsidR="00BC1515" w:rsidRPr="00BC1515" w:rsidRDefault="00BC1515" w:rsidP="00BC1515">
            <w:pPr>
              <w:spacing w:after="0" w:line="360" w:lineRule="auto"/>
              <w:jc w:val="center"/>
              <w:rPr>
                <w:ins w:id="126" w:author="user" w:date="2019-07-04T17:14:00Z"/>
                <w:rFonts w:ascii="Arial" w:hAnsi="Arial" w:cs="Arial"/>
                <w:bCs/>
                <w:color w:val="0000FF"/>
                <w:lang w:val="en-GB"/>
                <w:rPrChange w:id="127" w:author="surveilan pangan" w:date="2019-07-09T23:02:00Z">
                  <w:rPr>
                    <w:ins w:id="128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455D440D" w14:textId="565D7759" w:rsidR="00BC1515" w:rsidRPr="00BC1515" w:rsidRDefault="00BC1515" w:rsidP="00BC1515">
            <w:pPr>
              <w:spacing w:after="0" w:line="360" w:lineRule="auto"/>
              <w:jc w:val="center"/>
              <w:rPr>
                <w:ins w:id="129" w:author="user" w:date="2019-07-04T17:14:00Z"/>
                <w:rFonts w:ascii="Arial" w:hAnsi="Arial" w:cs="Arial"/>
                <w:bCs/>
                <w:color w:val="0000FF"/>
                <w:lang w:val="en-GB"/>
                <w:rPrChange w:id="130" w:author="surveilan pangan" w:date="2019-07-09T23:02:00Z">
                  <w:rPr>
                    <w:ins w:id="131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C1515" w:rsidRPr="00BC1515" w14:paraId="5FF9E054" w14:textId="77777777" w:rsidTr="00BC1515">
        <w:trPr>
          <w:ins w:id="132" w:author="user" w:date="2019-07-04T17:14:00Z"/>
        </w:trPr>
        <w:tc>
          <w:tcPr>
            <w:tcW w:w="1121" w:type="dxa"/>
          </w:tcPr>
          <w:p w14:paraId="2E7B2E85" w14:textId="7E023E54" w:rsidR="00BC1515" w:rsidRPr="00BC1515" w:rsidRDefault="00BC1515" w:rsidP="00BC1515">
            <w:pPr>
              <w:spacing w:after="0" w:line="360" w:lineRule="auto"/>
              <w:jc w:val="center"/>
              <w:rPr>
                <w:ins w:id="133" w:author="user" w:date="2019-07-04T17:14:00Z"/>
                <w:rFonts w:ascii="Arial" w:hAnsi="Arial" w:cs="Arial"/>
                <w:bCs/>
                <w:color w:val="0000FF"/>
                <w:rPrChange w:id="134" w:author="surveilan pangan" w:date="2019-07-09T23:02:00Z">
                  <w:rPr>
                    <w:ins w:id="135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46B48127" w14:textId="228FB43D" w:rsidR="00BC1515" w:rsidRPr="00BC1515" w:rsidRDefault="00BC1515" w:rsidP="00BC1515">
            <w:pPr>
              <w:spacing w:after="0" w:line="360" w:lineRule="auto"/>
              <w:jc w:val="center"/>
              <w:rPr>
                <w:ins w:id="136" w:author="user" w:date="2019-07-04T17:14:00Z"/>
                <w:rFonts w:ascii="Arial" w:hAnsi="Arial" w:cs="Arial"/>
                <w:bCs/>
                <w:color w:val="0000FF"/>
                <w:lang w:val="en-GB"/>
                <w:rPrChange w:id="137" w:author="surveilan pangan" w:date="2019-07-09T23:02:00Z">
                  <w:rPr>
                    <w:ins w:id="138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3D87ADE8" w14:textId="7CF6C926" w:rsidR="00BC1515" w:rsidRPr="00BC1515" w:rsidRDefault="00BC1515" w:rsidP="00BC1515">
            <w:pPr>
              <w:spacing w:after="0" w:line="360" w:lineRule="auto"/>
              <w:jc w:val="center"/>
              <w:rPr>
                <w:ins w:id="139" w:author="user" w:date="2019-07-04T17:14:00Z"/>
                <w:rFonts w:ascii="Arial" w:hAnsi="Arial" w:cs="Arial"/>
                <w:bCs/>
                <w:color w:val="0000FF"/>
                <w:lang w:val="en-GB"/>
                <w:rPrChange w:id="140" w:author="surveilan pangan" w:date="2019-07-09T23:02:00Z">
                  <w:rPr>
                    <w:ins w:id="141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19277A7F" w14:textId="5195DAC6" w:rsidR="00BC1515" w:rsidRPr="00BC1515" w:rsidRDefault="00BC1515" w:rsidP="00BC1515">
            <w:pPr>
              <w:spacing w:after="0" w:line="360" w:lineRule="auto"/>
              <w:jc w:val="center"/>
              <w:rPr>
                <w:ins w:id="142" w:author="surveilan pangan" w:date="2019-07-09T22:40:00Z"/>
                <w:rFonts w:ascii="Arial" w:hAnsi="Arial" w:cs="Arial"/>
                <w:bCs/>
                <w:color w:val="0000FF"/>
                <w:lang w:val="en-GB"/>
                <w:rPrChange w:id="143" w:author="surveilan pangan" w:date="2019-07-09T23:02:00Z">
                  <w:rPr>
                    <w:ins w:id="144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1A930C1E" w14:textId="79AF351F" w:rsidR="00BC1515" w:rsidRPr="00BC1515" w:rsidRDefault="00BC1515" w:rsidP="00BC1515">
            <w:pPr>
              <w:spacing w:after="0" w:line="360" w:lineRule="auto"/>
              <w:jc w:val="center"/>
              <w:rPr>
                <w:ins w:id="145" w:author="user" w:date="2019-07-04T17:14:00Z"/>
                <w:rFonts w:ascii="Arial" w:hAnsi="Arial" w:cs="Arial"/>
                <w:bCs/>
                <w:color w:val="0000FF"/>
                <w:lang w:val="en-GB"/>
                <w:rPrChange w:id="146" w:author="surveilan pangan" w:date="2019-07-09T23:02:00Z">
                  <w:rPr>
                    <w:ins w:id="147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1644944C" w14:textId="2BA525FD" w:rsidR="00BC1515" w:rsidRPr="00BC1515" w:rsidRDefault="00BC1515" w:rsidP="00BC1515">
            <w:pPr>
              <w:spacing w:after="0" w:line="360" w:lineRule="auto"/>
              <w:jc w:val="center"/>
              <w:rPr>
                <w:ins w:id="148" w:author="user" w:date="2019-07-04T17:14:00Z"/>
                <w:rFonts w:ascii="Arial" w:hAnsi="Arial" w:cs="Arial"/>
                <w:bCs/>
                <w:color w:val="0000FF"/>
                <w:lang w:val="en-GB"/>
                <w:rPrChange w:id="149" w:author="surveilan pangan" w:date="2019-07-09T23:02:00Z">
                  <w:rPr>
                    <w:ins w:id="150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C1515" w:rsidRPr="00BC1515" w14:paraId="599AA2B8" w14:textId="77777777" w:rsidTr="00BC1515">
        <w:trPr>
          <w:ins w:id="151" w:author="user" w:date="2019-07-04T17:14:00Z"/>
        </w:trPr>
        <w:tc>
          <w:tcPr>
            <w:tcW w:w="1121" w:type="dxa"/>
          </w:tcPr>
          <w:p w14:paraId="101FE39D" w14:textId="065AFF77" w:rsidR="00BC1515" w:rsidRPr="00BC1515" w:rsidRDefault="00BC1515" w:rsidP="00BC1515">
            <w:pPr>
              <w:spacing w:after="0" w:line="360" w:lineRule="auto"/>
              <w:jc w:val="center"/>
              <w:rPr>
                <w:ins w:id="152" w:author="user" w:date="2019-07-04T17:14:00Z"/>
                <w:rFonts w:ascii="Arial" w:hAnsi="Arial" w:cs="Arial"/>
                <w:bCs/>
                <w:color w:val="0000FF"/>
                <w:lang w:val="en-GB"/>
                <w:rPrChange w:id="153" w:author="surveilan pangan" w:date="2019-07-09T23:02:00Z">
                  <w:rPr>
                    <w:ins w:id="154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326BC37F" w14:textId="49FCE7F2" w:rsidR="00BC1515" w:rsidRPr="00BC1515" w:rsidRDefault="00BC1515" w:rsidP="00BC1515">
            <w:pPr>
              <w:spacing w:after="0" w:line="360" w:lineRule="auto"/>
              <w:jc w:val="center"/>
              <w:rPr>
                <w:ins w:id="155" w:author="user" w:date="2019-07-04T17:14:00Z"/>
                <w:rFonts w:ascii="Arial" w:hAnsi="Arial" w:cs="Arial"/>
                <w:bCs/>
                <w:color w:val="0000FF"/>
                <w:lang w:val="en-GB"/>
                <w:rPrChange w:id="156" w:author="surveilan pangan" w:date="2019-07-09T23:02:00Z">
                  <w:rPr>
                    <w:ins w:id="157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6B37A139" w14:textId="3F30B0D6" w:rsidR="00BC1515" w:rsidRPr="00BC1515" w:rsidRDefault="00BC1515" w:rsidP="00BC1515">
            <w:pPr>
              <w:spacing w:after="0" w:line="360" w:lineRule="auto"/>
              <w:jc w:val="center"/>
              <w:rPr>
                <w:ins w:id="158" w:author="user" w:date="2019-07-04T17:14:00Z"/>
                <w:rFonts w:ascii="Arial" w:hAnsi="Arial" w:cs="Arial"/>
                <w:bCs/>
                <w:color w:val="0000FF"/>
                <w:lang w:val="en-GB"/>
                <w:rPrChange w:id="159" w:author="surveilan pangan" w:date="2019-07-09T23:02:00Z">
                  <w:rPr>
                    <w:ins w:id="160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5030E97D" w14:textId="4CE9C4D3" w:rsidR="00BC1515" w:rsidRPr="00BC1515" w:rsidRDefault="00BC1515" w:rsidP="00BC1515">
            <w:pPr>
              <w:spacing w:after="0" w:line="360" w:lineRule="auto"/>
              <w:jc w:val="center"/>
              <w:rPr>
                <w:ins w:id="161" w:author="surveilan pangan" w:date="2019-07-09T22:40:00Z"/>
                <w:rFonts w:ascii="Arial" w:hAnsi="Arial" w:cs="Arial"/>
                <w:bCs/>
                <w:color w:val="0000FF"/>
                <w:lang w:val="en-GB"/>
                <w:rPrChange w:id="162" w:author="surveilan pangan" w:date="2019-07-09T23:02:00Z">
                  <w:rPr>
                    <w:ins w:id="163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7F7A3BE5" w14:textId="1B209B12" w:rsidR="00BC1515" w:rsidRPr="00BC1515" w:rsidRDefault="00BC1515" w:rsidP="00BC1515">
            <w:pPr>
              <w:spacing w:after="0" w:line="360" w:lineRule="auto"/>
              <w:jc w:val="center"/>
              <w:rPr>
                <w:ins w:id="164" w:author="user" w:date="2019-07-04T17:14:00Z"/>
                <w:rFonts w:ascii="Arial" w:hAnsi="Arial" w:cs="Arial"/>
                <w:bCs/>
                <w:color w:val="0000FF"/>
                <w:lang w:val="en-GB"/>
                <w:rPrChange w:id="165" w:author="surveilan pangan" w:date="2019-07-09T23:02:00Z">
                  <w:rPr>
                    <w:ins w:id="166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0F58B814" w14:textId="371E293B" w:rsidR="00BC1515" w:rsidRPr="00BC1515" w:rsidRDefault="00BC1515" w:rsidP="00BC1515">
            <w:pPr>
              <w:spacing w:after="0" w:line="360" w:lineRule="auto"/>
              <w:jc w:val="center"/>
              <w:rPr>
                <w:ins w:id="167" w:author="user" w:date="2019-07-04T17:14:00Z"/>
                <w:rFonts w:ascii="Arial" w:hAnsi="Arial" w:cs="Arial"/>
                <w:bCs/>
                <w:color w:val="0000FF"/>
                <w:lang w:val="en-GB"/>
                <w:rPrChange w:id="168" w:author="surveilan pangan" w:date="2019-07-09T23:02:00Z">
                  <w:rPr>
                    <w:ins w:id="169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C1515" w:rsidRPr="00BC1515" w14:paraId="05065864" w14:textId="77777777" w:rsidTr="00BC1515">
        <w:trPr>
          <w:ins w:id="170" w:author="user" w:date="2019-07-04T17:14:00Z"/>
        </w:trPr>
        <w:tc>
          <w:tcPr>
            <w:tcW w:w="1121" w:type="dxa"/>
          </w:tcPr>
          <w:p w14:paraId="1C614350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71" w:author="user" w:date="2019-07-04T17:14:00Z"/>
                <w:rFonts w:ascii="Arial" w:hAnsi="Arial" w:cs="Arial"/>
                <w:bCs/>
                <w:color w:val="0000FF"/>
                <w:rPrChange w:id="172" w:author="surveilan pangan" w:date="2019-07-09T23:02:00Z">
                  <w:rPr>
                    <w:ins w:id="173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5A601F10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74" w:author="user" w:date="2019-07-04T17:14:00Z"/>
                <w:rFonts w:ascii="Arial" w:hAnsi="Arial" w:cs="Arial"/>
                <w:bCs/>
                <w:color w:val="0000FF"/>
                <w:rPrChange w:id="175" w:author="surveilan pangan" w:date="2019-07-09T23:02:00Z">
                  <w:rPr>
                    <w:ins w:id="176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3494A233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77" w:author="user" w:date="2019-07-04T17:14:00Z"/>
                <w:rFonts w:ascii="Arial" w:hAnsi="Arial" w:cs="Arial"/>
                <w:bCs/>
                <w:color w:val="0000FF"/>
                <w:rPrChange w:id="178" w:author="surveilan pangan" w:date="2019-07-09T23:02:00Z">
                  <w:rPr>
                    <w:ins w:id="179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451F3BE5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80" w:author="surveilan pangan" w:date="2019-07-09T22:40:00Z"/>
                <w:rFonts w:ascii="Arial" w:hAnsi="Arial" w:cs="Arial"/>
                <w:bCs/>
                <w:color w:val="0000FF"/>
                <w:rPrChange w:id="181" w:author="surveilan pangan" w:date="2019-07-09T23:02:00Z">
                  <w:rPr>
                    <w:ins w:id="182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5A4990F6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83" w:author="user" w:date="2019-07-04T17:14:00Z"/>
                <w:rFonts w:ascii="Arial" w:hAnsi="Arial" w:cs="Arial"/>
                <w:bCs/>
                <w:color w:val="0000FF"/>
                <w:rPrChange w:id="184" w:author="surveilan pangan" w:date="2019-07-09T23:02:00Z">
                  <w:rPr>
                    <w:ins w:id="185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534B263A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86" w:author="user" w:date="2019-07-04T17:14:00Z"/>
                <w:rFonts w:ascii="Arial" w:hAnsi="Arial" w:cs="Arial"/>
                <w:bCs/>
                <w:color w:val="0000FF"/>
                <w:rPrChange w:id="187" w:author="surveilan pangan" w:date="2019-07-09T23:02:00Z">
                  <w:rPr>
                    <w:ins w:id="188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C1515" w:rsidRPr="00BC1515" w14:paraId="7469C157" w14:textId="77777777" w:rsidTr="00BC1515">
        <w:trPr>
          <w:ins w:id="189" w:author="user" w:date="2019-07-04T17:14:00Z"/>
        </w:trPr>
        <w:tc>
          <w:tcPr>
            <w:tcW w:w="1121" w:type="dxa"/>
          </w:tcPr>
          <w:p w14:paraId="5F799538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90" w:author="user" w:date="2019-07-04T17:14:00Z"/>
                <w:rFonts w:ascii="Arial" w:hAnsi="Arial" w:cs="Arial"/>
                <w:bCs/>
                <w:color w:val="0000FF"/>
                <w:rPrChange w:id="191" w:author="surveilan pangan" w:date="2019-07-09T23:02:00Z">
                  <w:rPr>
                    <w:ins w:id="192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565E7B94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93" w:author="user" w:date="2019-07-04T17:14:00Z"/>
                <w:rFonts w:ascii="Arial" w:hAnsi="Arial" w:cs="Arial"/>
                <w:bCs/>
                <w:color w:val="0000FF"/>
                <w:rPrChange w:id="194" w:author="surveilan pangan" w:date="2019-07-09T23:02:00Z">
                  <w:rPr>
                    <w:ins w:id="195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01B7CEBC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96" w:author="user" w:date="2019-07-04T17:14:00Z"/>
                <w:rFonts w:ascii="Arial" w:hAnsi="Arial" w:cs="Arial"/>
                <w:bCs/>
                <w:color w:val="0000FF"/>
                <w:rPrChange w:id="197" w:author="surveilan pangan" w:date="2019-07-09T23:02:00Z">
                  <w:rPr>
                    <w:ins w:id="198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0382C057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199" w:author="surveilan pangan" w:date="2019-07-09T22:40:00Z"/>
                <w:rFonts w:ascii="Arial" w:hAnsi="Arial" w:cs="Arial"/>
                <w:bCs/>
                <w:color w:val="0000FF"/>
                <w:rPrChange w:id="200" w:author="surveilan pangan" w:date="2019-07-09T23:02:00Z">
                  <w:rPr>
                    <w:ins w:id="201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4A198C5E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02" w:author="user" w:date="2019-07-04T17:14:00Z"/>
                <w:rFonts w:ascii="Arial" w:hAnsi="Arial" w:cs="Arial"/>
                <w:bCs/>
                <w:color w:val="0000FF"/>
                <w:rPrChange w:id="203" w:author="surveilan pangan" w:date="2019-07-09T23:02:00Z">
                  <w:rPr>
                    <w:ins w:id="204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512ADCE9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05" w:author="user" w:date="2019-07-04T17:14:00Z"/>
                <w:rFonts w:ascii="Arial" w:hAnsi="Arial" w:cs="Arial"/>
                <w:bCs/>
                <w:color w:val="0000FF"/>
                <w:rPrChange w:id="206" w:author="surveilan pangan" w:date="2019-07-09T23:02:00Z">
                  <w:rPr>
                    <w:ins w:id="207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BC1515" w:rsidRPr="00BC1515" w14:paraId="5F3F2A2E" w14:textId="77777777" w:rsidTr="00BC1515">
        <w:trPr>
          <w:ins w:id="208" w:author="user" w:date="2019-07-04T17:14:00Z"/>
        </w:trPr>
        <w:tc>
          <w:tcPr>
            <w:tcW w:w="1121" w:type="dxa"/>
          </w:tcPr>
          <w:p w14:paraId="182B19A0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09" w:author="user" w:date="2019-07-04T17:14:00Z"/>
                <w:rFonts w:ascii="Arial" w:hAnsi="Arial" w:cs="Arial"/>
                <w:bCs/>
                <w:color w:val="0000FF"/>
                <w:rPrChange w:id="210" w:author="surveilan pangan" w:date="2019-07-09T23:02:00Z">
                  <w:rPr>
                    <w:ins w:id="211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1142" w:type="dxa"/>
          </w:tcPr>
          <w:p w14:paraId="4882BBB5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12" w:author="user" w:date="2019-07-04T17:14:00Z"/>
                <w:rFonts w:ascii="Arial" w:hAnsi="Arial" w:cs="Arial"/>
                <w:bCs/>
                <w:color w:val="0000FF"/>
                <w:rPrChange w:id="213" w:author="surveilan pangan" w:date="2019-07-09T23:02:00Z">
                  <w:rPr>
                    <w:ins w:id="214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5A67EB84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15" w:author="user" w:date="2019-07-04T17:14:00Z"/>
                <w:rFonts w:ascii="Arial" w:hAnsi="Arial" w:cs="Arial"/>
                <w:bCs/>
                <w:color w:val="0000FF"/>
                <w:rPrChange w:id="216" w:author="surveilan pangan" w:date="2019-07-09T23:02:00Z">
                  <w:rPr>
                    <w:ins w:id="217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5FC2FBD8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18" w:author="surveilan pangan" w:date="2019-07-09T22:40:00Z"/>
                <w:rFonts w:ascii="Arial" w:hAnsi="Arial" w:cs="Arial"/>
                <w:bCs/>
                <w:color w:val="0000FF"/>
                <w:rPrChange w:id="219" w:author="surveilan pangan" w:date="2019-07-09T23:02:00Z">
                  <w:rPr>
                    <w:ins w:id="220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564485F4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21" w:author="user" w:date="2019-07-04T17:14:00Z"/>
                <w:rFonts w:ascii="Arial" w:hAnsi="Arial" w:cs="Arial"/>
                <w:bCs/>
                <w:color w:val="0000FF"/>
                <w:rPrChange w:id="222" w:author="surveilan pangan" w:date="2019-07-09T23:02:00Z">
                  <w:rPr>
                    <w:ins w:id="223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1DD3BE7B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24" w:author="user" w:date="2019-07-04T17:14:00Z"/>
                <w:rFonts w:ascii="Arial" w:hAnsi="Arial" w:cs="Arial"/>
                <w:bCs/>
                <w:color w:val="0000FF"/>
                <w:rPrChange w:id="225" w:author="surveilan pangan" w:date="2019-07-09T23:02:00Z">
                  <w:rPr>
                    <w:ins w:id="226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8D5836" w:rsidRPr="00BC1515" w14:paraId="616E2A29" w14:textId="77777777" w:rsidTr="00BC1515">
        <w:tc>
          <w:tcPr>
            <w:tcW w:w="1121" w:type="dxa"/>
          </w:tcPr>
          <w:p w14:paraId="6EF0D96B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1142" w:type="dxa"/>
          </w:tcPr>
          <w:p w14:paraId="28D1C918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2268" w:type="dxa"/>
          </w:tcPr>
          <w:p w14:paraId="131C74DD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841" w:type="dxa"/>
          </w:tcPr>
          <w:p w14:paraId="45BBFF47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993" w:type="dxa"/>
          </w:tcPr>
          <w:p w14:paraId="583D1B16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730" w:type="dxa"/>
          </w:tcPr>
          <w:p w14:paraId="3B450218" w14:textId="5A543FC2" w:rsidR="008D5836" w:rsidRPr="00BC1515" w:rsidRDefault="008D5836" w:rsidP="008D5836">
            <w:pPr>
              <w:spacing w:after="0" w:line="360" w:lineRule="auto"/>
              <w:rPr>
                <w:rFonts w:ascii="Arial" w:hAnsi="Arial" w:cs="Arial"/>
                <w:bCs/>
                <w:color w:val="0000FF"/>
              </w:rPr>
            </w:pPr>
          </w:p>
        </w:tc>
      </w:tr>
      <w:tr w:rsidR="008D5836" w:rsidRPr="00BC1515" w14:paraId="4218B6D4" w14:textId="77777777" w:rsidTr="00BC1515">
        <w:tc>
          <w:tcPr>
            <w:tcW w:w="1121" w:type="dxa"/>
          </w:tcPr>
          <w:p w14:paraId="62E8CF6F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1142" w:type="dxa"/>
          </w:tcPr>
          <w:p w14:paraId="186AB0D0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2268" w:type="dxa"/>
          </w:tcPr>
          <w:p w14:paraId="500DED15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841" w:type="dxa"/>
          </w:tcPr>
          <w:p w14:paraId="414D3072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993" w:type="dxa"/>
          </w:tcPr>
          <w:p w14:paraId="49485BE2" w14:textId="77777777" w:rsidR="008D5836" w:rsidRPr="00BC1515" w:rsidRDefault="008D5836" w:rsidP="00BC1515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FF"/>
              </w:rPr>
            </w:pPr>
          </w:p>
        </w:tc>
        <w:tc>
          <w:tcPr>
            <w:tcW w:w="730" w:type="dxa"/>
          </w:tcPr>
          <w:p w14:paraId="77F9B81A" w14:textId="77777777" w:rsidR="008D5836" w:rsidRPr="00BC1515" w:rsidRDefault="008D5836" w:rsidP="008D5836">
            <w:pPr>
              <w:spacing w:after="0" w:line="360" w:lineRule="auto"/>
              <w:rPr>
                <w:rFonts w:ascii="Arial" w:hAnsi="Arial" w:cs="Arial"/>
                <w:bCs/>
                <w:color w:val="0000FF"/>
              </w:rPr>
            </w:pPr>
          </w:p>
        </w:tc>
      </w:tr>
      <w:tr w:rsidR="00BC1515" w:rsidRPr="00BC1515" w14:paraId="37AD3C90" w14:textId="77777777" w:rsidTr="00BC1515">
        <w:trPr>
          <w:ins w:id="227" w:author="user" w:date="2019-07-04T17:14:00Z"/>
        </w:trPr>
        <w:tc>
          <w:tcPr>
            <w:tcW w:w="1121" w:type="dxa"/>
          </w:tcPr>
          <w:p w14:paraId="15421B14" w14:textId="760561AF" w:rsidR="00BC1515" w:rsidRPr="008D5836" w:rsidRDefault="008D5836" w:rsidP="00BC1515">
            <w:pPr>
              <w:spacing w:after="0" w:line="360" w:lineRule="auto"/>
              <w:jc w:val="center"/>
              <w:rPr>
                <w:ins w:id="228" w:author="user" w:date="2019-07-04T17:14:00Z"/>
                <w:rFonts w:ascii="Arial" w:hAnsi="Arial" w:cs="Arial"/>
                <w:bCs/>
                <w:color w:val="0000FF"/>
                <w:lang w:val="en-US"/>
                <w:rPrChange w:id="229" w:author="surveilan pangan" w:date="2019-07-09T23:02:00Z">
                  <w:rPr>
                    <w:ins w:id="230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  <w:proofErr w:type="spellStart"/>
            <w:r>
              <w:rPr>
                <w:rFonts w:ascii="Arial" w:hAnsi="Arial" w:cs="Arial"/>
                <w:bCs/>
                <w:color w:val="0000FF"/>
                <w:lang w:val="en-US"/>
              </w:rPr>
              <w:t>dst</w:t>
            </w:r>
            <w:proofErr w:type="spellEnd"/>
          </w:p>
        </w:tc>
        <w:tc>
          <w:tcPr>
            <w:tcW w:w="1142" w:type="dxa"/>
          </w:tcPr>
          <w:p w14:paraId="2415851D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31" w:author="user" w:date="2019-07-04T17:14:00Z"/>
                <w:rFonts w:ascii="Arial" w:hAnsi="Arial" w:cs="Arial"/>
                <w:bCs/>
                <w:color w:val="0000FF"/>
                <w:rPrChange w:id="232" w:author="surveilan pangan" w:date="2019-07-09T23:02:00Z">
                  <w:rPr>
                    <w:ins w:id="233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2268" w:type="dxa"/>
          </w:tcPr>
          <w:p w14:paraId="68A081E0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34" w:author="user" w:date="2019-07-04T17:14:00Z"/>
                <w:rFonts w:ascii="Arial" w:hAnsi="Arial" w:cs="Arial"/>
                <w:bCs/>
                <w:color w:val="0000FF"/>
                <w:rPrChange w:id="235" w:author="surveilan pangan" w:date="2019-07-09T23:02:00Z">
                  <w:rPr>
                    <w:ins w:id="236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841" w:type="dxa"/>
          </w:tcPr>
          <w:p w14:paraId="70A34E21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37" w:author="surveilan pangan" w:date="2019-07-09T22:40:00Z"/>
                <w:rFonts w:ascii="Arial" w:hAnsi="Arial" w:cs="Arial"/>
                <w:bCs/>
                <w:color w:val="0000FF"/>
                <w:rPrChange w:id="238" w:author="surveilan pangan" w:date="2019-07-09T23:02:00Z">
                  <w:rPr>
                    <w:ins w:id="239" w:author="surveilan pangan" w:date="2019-07-09T22:40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993" w:type="dxa"/>
          </w:tcPr>
          <w:p w14:paraId="43F94D70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40" w:author="user" w:date="2019-07-04T17:14:00Z"/>
                <w:rFonts w:ascii="Arial" w:hAnsi="Arial" w:cs="Arial"/>
                <w:bCs/>
                <w:color w:val="0000FF"/>
                <w:rPrChange w:id="241" w:author="surveilan pangan" w:date="2019-07-09T23:02:00Z">
                  <w:rPr>
                    <w:ins w:id="242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  <w:tc>
          <w:tcPr>
            <w:tcW w:w="730" w:type="dxa"/>
          </w:tcPr>
          <w:p w14:paraId="4E1C887F" w14:textId="77777777" w:rsidR="00BC1515" w:rsidRPr="00BC1515" w:rsidRDefault="00BC1515" w:rsidP="00BC1515">
            <w:pPr>
              <w:spacing w:after="0" w:line="360" w:lineRule="auto"/>
              <w:jc w:val="center"/>
              <w:rPr>
                <w:ins w:id="243" w:author="user" w:date="2019-07-04T17:14:00Z"/>
                <w:rFonts w:ascii="Arial" w:hAnsi="Arial" w:cs="Arial"/>
                <w:bCs/>
                <w:color w:val="0000FF"/>
                <w:rPrChange w:id="244" w:author="surveilan pangan" w:date="2019-07-09T23:02:00Z">
                  <w:rPr>
                    <w:ins w:id="245" w:author="user" w:date="2019-07-04T17:14:00Z"/>
                    <w:rFonts w:ascii="Arial" w:hAnsi="Arial" w:cs="Arial"/>
                    <w:b/>
                    <w:sz w:val="20"/>
                    <w:szCs w:val="20"/>
                  </w:rPr>
                </w:rPrChange>
              </w:rPr>
            </w:pPr>
          </w:p>
        </w:tc>
      </w:tr>
    </w:tbl>
    <w:p w14:paraId="0C63BE2F" w14:textId="77777777" w:rsidR="008D5836" w:rsidRDefault="008D5836" w:rsidP="00BC1515">
      <w:pPr>
        <w:pStyle w:val="Default"/>
        <w:jc w:val="both"/>
        <w:rPr>
          <w:rFonts w:ascii="Arial" w:hAnsi="Arial" w:cs="Arial"/>
          <w:iCs/>
          <w:color w:val="auto"/>
          <w:sz w:val="22"/>
          <w:szCs w:val="22"/>
        </w:rPr>
      </w:pPr>
    </w:p>
    <w:p w14:paraId="55BBA995" w14:textId="34FDEC6C" w:rsidR="00BC1515" w:rsidRPr="008D5836" w:rsidRDefault="00BC1515" w:rsidP="00BC1515">
      <w:pPr>
        <w:pStyle w:val="Default"/>
        <w:jc w:val="both"/>
        <w:rPr>
          <w:ins w:id="246" w:author="user" w:date="2019-07-04T17:15:00Z"/>
          <w:rFonts w:ascii="Arial" w:hAnsi="Arial" w:cs="Arial"/>
          <w:b/>
          <w:bCs/>
          <w:iCs/>
          <w:color w:val="auto"/>
          <w:sz w:val="22"/>
          <w:szCs w:val="22"/>
          <w:rPrChange w:id="247" w:author="user" w:date="2019-07-04T17:25:00Z">
            <w:rPr>
              <w:ins w:id="248" w:author="user" w:date="2019-07-04T17:15:00Z"/>
              <w:rFonts w:ascii="Arial" w:hAnsi="Arial" w:cs="Arial"/>
              <w:i/>
              <w:iCs/>
              <w:color w:val="auto"/>
              <w:sz w:val="18"/>
              <w:szCs w:val="18"/>
            </w:rPr>
          </w:rPrChange>
        </w:rPr>
      </w:pPr>
      <w:proofErr w:type="spellStart"/>
      <w:ins w:id="249" w:author="user" w:date="2019-07-04T15:09:00Z">
        <w:r w:rsidRPr="00AF074C">
          <w:rPr>
            <w:rFonts w:ascii="Arial" w:hAnsi="Arial" w:cs="Arial"/>
            <w:iCs/>
            <w:color w:val="auto"/>
            <w:sz w:val="22"/>
            <w:szCs w:val="22"/>
          </w:rPr>
          <w:t>Catatan</w:t>
        </w:r>
        <w:proofErr w:type="spellEnd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 xml:space="preserve">: </w:t>
        </w:r>
      </w:ins>
      <w:proofErr w:type="spellStart"/>
      <w:r w:rsidR="008D5836" w:rsidRPr="008D5836">
        <w:rPr>
          <w:rFonts w:ascii="Arial" w:hAnsi="Arial" w:cs="Arial"/>
          <w:iCs/>
          <w:color w:val="auto"/>
          <w:sz w:val="22"/>
          <w:szCs w:val="22"/>
        </w:rPr>
        <w:t>Kartu</w:t>
      </w:r>
      <w:proofErr w:type="spellEnd"/>
      <w:r w:rsidR="008D5836" w:rsidRPr="008D5836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="008D5836" w:rsidRPr="008D5836">
        <w:rPr>
          <w:rFonts w:ascii="Arial" w:hAnsi="Arial" w:cs="Arial"/>
          <w:iCs/>
          <w:color w:val="auto"/>
          <w:sz w:val="22"/>
          <w:szCs w:val="22"/>
        </w:rPr>
        <w:t>stok</w:t>
      </w:r>
      <w:proofErr w:type="spellEnd"/>
      <w:r w:rsidR="008D5836" w:rsidRPr="008D5836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="008D5836" w:rsidRPr="008D5836">
        <w:rPr>
          <w:rFonts w:ascii="Arial" w:hAnsi="Arial" w:cs="Arial"/>
          <w:iCs/>
          <w:color w:val="auto"/>
          <w:sz w:val="22"/>
          <w:szCs w:val="22"/>
        </w:rPr>
        <w:t>i</w:t>
      </w:r>
      <w:ins w:id="250" w:author="user" w:date="2019-07-04T15:08:00Z">
        <w:r w:rsidRPr="00AF074C">
          <w:rPr>
            <w:rFonts w:ascii="Arial" w:hAnsi="Arial" w:cs="Arial"/>
            <w:iCs/>
            <w:color w:val="auto"/>
            <w:sz w:val="22"/>
            <w:szCs w:val="22"/>
          </w:rPr>
          <w:t>ni</w:t>
        </w:r>
        <w:proofErr w:type="spellEnd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>diperlukan</w:t>
        </w:r>
        <w:proofErr w:type="spellEnd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>jika</w:t>
        </w:r>
        <w:proofErr w:type="spellEnd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>pelaku</w:t>
        </w:r>
        <w:proofErr w:type="spellEnd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>usaha</w:t>
        </w:r>
        <w:proofErr w:type="spellEnd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>menyimpan</w:t>
        </w:r>
        <w:proofErr w:type="spellEnd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</w:ins>
      <w:proofErr w:type="spellStart"/>
      <w:ins w:id="251" w:author="user" w:date="2019-07-04T17:24:00Z">
        <w:r w:rsidRPr="008D5836">
          <w:rPr>
            <w:rFonts w:ascii="Arial" w:hAnsi="Arial" w:cs="Arial"/>
            <w:iCs/>
            <w:color w:val="auto"/>
            <w:sz w:val="22"/>
            <w:szCs w:val="22"/>
          </w:rPr>
          <w:t>barang</w:t>
        </w:r>
      </w:ins>
      <w:proofErr w:type="spellEnd"/>
      <w:ins w:id="252" w:author="user" w:date="2019-07-04T15:08:00Z">
        <w:r w:rsidRPr="00AF074C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</w:ins>
      <w:ins w:id="253" w:author="user" w:date="2019-07-04T17:24:00Z">
        <w:r w:rsidRPr="008D5836">
          <w:rPr>
            <w:rFonts w:ascii="Arial" w:hAnsi="Arial" w:cs="Arial"/>
            <w:iCs/>
            <w:color w:val="auto"/>
            <w:sz w:val="22"/>
            <w:szCs w:val="22"/>
          </w:rPr>
          <w:t>(</w:t>
        </w:r>
        <w:proofErr w:type="spellStart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>baik</w:t>
        </w:r>
        <w:proofErr w:type="spellEnd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>bahan</w:t>
        </w:r>
        <w:proofErr w:type="spellEnd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>baku</w:t>
        </w:r>
        <w:proofErr w:type="spellEnd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 xml:space="preserve">, </w:t>
        </w:r>
        <w:proofErr w:type="spellStart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>pengemas</w:t>
        </w:r>
        <w:proofErr w:type="spellEnd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>atau</w:t>
        </w:r>
        <w:proofErr w:type="spellEnd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>stiker</w:t>
        </w:r>
        <w:proofErr w:type="spellEnd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 xml:space="preserve"> label) </w:t>
        </w:r>
      </w:ins>
      <w:proofErr w:type="spellStart"/>
      <w:ins w:id="254" w:author="user" w:date="2019-07-04T15:52:00Z">
        <w:r w:rsidRPr="008D5836">
          <w:rPr>
            <w:rFonts w:ascii="Arial" w:hAnsi="Arial" w:cs="Arial"/>
            <w:iCs/>
            <w:color w:val="auto"/>
            <w:sz w:val="22"/>
            <w:szCs w:val="22"/>
          </w:rPr>
          <w:t>sebagai</w:t>
        </w:r>
        <w:proofErr w:type="spellEnd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</w:ins>
      <w:proofErr w:type="spellStart"/>
      <w:ins w:id="255" w:author="user" w:date="2019-07-04T15:08:00Z">
        <w:r w:rsidRPr="00AF074C">
          <w:rPr>
            <w:rFonts w:ascii="Arial" w:hAnsi="Arial" w:cs="Arial"/>
            <w:iCs/>
            <w:color w:val="auto"/>
            <w:sz w:val="22"/>
            <w:szCs w:val="22"/>
          </w:rPr>
          <w:t>stok</w:t>
        </w:r>
        <w:proofErr w:type="spellEnd"/>
        <w:r w:rsidRPr="00AF074C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</w:ins>
      <w:proofErr w:type="spellStart"/>
      <w:ins w:id="256" w:author="user" w:date="2019-07-04T15:52:00Z">
        <w:r w:rsidRPr="008D5836">
          <w:rPr>
            <w:rFonts w:ascii="Arial" w:hAnsi="Arial" w:cs="Arial"/>
            <w:iCs/>
            <w:color w:val="auto"/>
            <w:sz w:val="22"/>
            <w:szCs w:val="22"/>
          </w:rPr>
          <w:t>untuk</w:t>
        </w:r>
        <w:proofErr w:type="spellEnd"/>
        <w:r w:rsidRPr="008D5836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</w:ins>
      <w:ins w:id="257" w:author="user" w:date="2019-07-04T15:08:00Z">
        <w:r w:rsidRPr="00AF074C">
          <w:rPr>
            <w:rFonts w:ascii="Arial" w:hAnsi="Arial" w:cs="Arial"/>
            <w:iCs/>
            <w:color w:val="auto"/>
            <w:sz w:val="22"/>
            <w:szCs w:val="22"/>
          </w:rPr>
          <w:t>pro</w:t>
        </w:r>
      </w:ins>
      <w:ins w:id="258" w:author="user" w:date="2019-07-04T15:09:00Z">
        <w:r w:rsidRPr="00AF074C">
          <w:rPr>
            <w:rFonts w:ascii="Arial" w:hAnsi="Arial" w:cs="Arial"/>
            <w:iCs/>
            <w:color w:val="auto"/>
            <w:sz w:val="22"/>
            <w:szCs w:val="22"/>
          </w:rPr>
          <w:t>s</w:t>
        </w:r>
      </w:ins>
      <w:ins w:id="259" w:author="user" w:date="2019-07-04T15:08:00Z">
        <w:r w:rsidRPr="00980477">
          <w:rPr>
            <w:rFonts w:ascii="Arial" w:hAnsi="Arial" w:cs="Arial"/>
            <w:iCs/>
            <w:color w:val="auto"/>
            <w:sz w:val="22"/>
            <w:szCs w:val="22"/>
          </w:rPr>
          <w:t xml:space="preserve">es </w:t>
        </w:r>
      </w:ins>
      <w:proofErr w:type="spellStart"/>
      <w:ins w:id="260" w:author="user" w:date="2019-07-04T15:09:00Z">
        <w:r w:rsidRPr="00980477">
          <w:rPr>
            <w:rFonts w:ascii="Arial" w:hAnsi="Arial" w:cs="Arial"/>
            <w:iCs/>
            <w:color w:val="auto"/>
            <w:sz w:val="22"/>
            <w:szCs w:val="22"/>
          </w:rPr>
          <w:t>produksi</w:t>
        </w:r>
        <w:proofErr w:type="spellEnd"/>
        <w:r w:rsidRPr="00980477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980477">
          <w:rPr>
            <w:rFonts w:ascii="Arial" w:hAnsi="Arial" w:cs="Arial"/>
            <w:iCs/>
            <w:color w:val="auto"/>
            <w:sz w:val="22"/>
            <w:szCs w:val="22"/>
          </w:rPr>
          <w:t>selanjutnya</w:t>
        </w:r>
        <w:proofErr w:type="spellEnd"/>
        <w:r w:rsidRPr="00980477">
          <w:rPr>
            <w:rFonts w:ascii="Arial" w:hAnsi="Arial" w:cs="Arial"/>
            <w:iCs/>
            <w:color w:val="auto"/>
            <w:sz w:val="22"/>
            <w:szCs w:val="22"/>
          </w:rPr>
          <w:t>.</w:t>
        </w:r>
      </w:ins>
      <w:ins w:id="261" w:author="user" w:date="2019-07-04T17:24:00Z">
        <w:r w:rsidRPr="008D5836">
          <w:rPr>
            <w:rFonts w:ascii="Arial" w:hAnsi="Arial" w:cs="Arial"/>
            <w:iCs/>
            <w:color w:val="auto"/>
            <w:sz w:val="22"/>
            <w:szCs w:val="22"/>
          </w:rPr>
          <w:t xml:space="preserve"> </w:t>
        </w:r>
        <w:proofErr w:type="spellStart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62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>Hanya</w:t>
        </w:r>
        <w:proofErr w:type="spellEnd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63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 xml:space="preserve"> </w:t>
        </w:r>
        <w:proofErr w:type="spellStart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64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>barang</w:t>
        </w:r>
        <w:proofErr w:type="spellEnd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65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 xml:space="preserve"> yang di</w:t>
        </w:r>
      </w:ins>
      <w:ins w:id="266" w:author="user" w:date="2019-07-04T17:25:00Z"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</w:rPr>
          <w:t xml:space="preserve"> </w:t>
        </w:r>
      </w:ins>
      <w:ins w:id="267" w:author="user" w:date="2019-07-04T17:24:00Z"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68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 xml:space="preserve">TERIMA </w:t>
        </w:r>
        <w:proofErr w:type="spellStart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69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>saja</w:t>
        </w:r>
        <w:proofErr w:type="spellEnd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70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 xml:space="preserve"> yang </w:t>
        </w:r>
        <w:proofErr w:type="spellStart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71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>dicatat</w:t>
        </w:r>
        <w:proofErr w:type="spellEnd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72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 xml:space="preserve"> </w:t>
        </w:r>
      </w:ins>
      <w:proofErr w:type="spellStart"/>
      <w:ins w:id="273" w:author="user" w:date="2019-07-04T17:25:00Z"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74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>dalam</w:t>
        </w:r>
        <w:proofErr w:type="spellEnd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75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 xml:space="preserve"> </w:t>
        </w:r>
        <w:proofErr w:type="spellStart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76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>formulir</w:t>
        </w:r>
        <w:proofErr w:type="spellEnd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77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 xml:space="preserve"> </w:t>
        </w:r>
        <w:proofErr w:type="spellStart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  <w:rPrChange w:id="278" w:author="user" w:date="2019-07-04T17:25:00Z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rPrChange>
          </w:rPr>
          <w:t>ini</w:t>
        </w:r>
        <w:proofErr w:type="spellEnd"/>
        <w:r w:rsidRPr="008D5836">
          <w:rPr>
            <w:rFonts w:ascii="Arial" w:hAnsi="Arial" w:cs="Arial"/>
            <w:b/>
            <w:bCs/>
            <w:iCs/>
            <w:color w:val="auto"/>
            <w:sz w:val="22"/>
            <w:szCs w:val="22"/>
          </w:rPr>
          <w:t>.</w:t>
        </w:r>
      </w:ins>
    </w:p>
    <w:p w14:paraId="35146982" w14:textId="77777777" w:rsidR="00BC1515" w:rsidRPr="00BC1515" w:rsidRDefault="00BC1515" w:rsidP="00BC1515">
      <w:pPr>
        <w:spacing w:after="0"/>
        <w:rPr>
          <w:rFonts w:ascii="Arial" w:hAnsi="Arial" w:cs="Arial"/>
        </w:rPr>
      </w:pPr>
    </w:p>
    <w:sectPr w:rsidR="00BC1515" w:rsidRPr="00BC1515" w:rsidSect="00AF074C">
      <w:headerReference w:type="default" r:id="rId7"/>
      <w:pgSz w:w="16838" w:h="11906" w:orient="landscape" w:code="9"/>
      <w:pgMar w:top="170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47C8E" w14:textId="77777777" w:rsidR="00B17B75" w:rsidRDefault="00B17B75" w:rsidP="00BC1515">
      <w:pPr>
        <w:spacing w:after="0" w:line="240" w:lineRule="auto"/>
      </w:pPr>
      <w:r>
        <w:separator/>
      </w:r>
    </w:p>
  </w:endnote>
  <w:endnote w:type="continuationSeparator" w:id="0">
    <w:p w14:paraId="4A8AB1EE" w14:textId="77777777" w:rsidR="00B17B75" w:rsidRDefault="00B17B75" w:rsidP="00BC1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747DD" w14:textId="77777777" w:rsidR="00B17B75" w:rsidRDefault="00B17B75" w:rsidP="00BC1515">
      <w:pPr>
        <w:spacing w:after="0" w:line="240" w:lineRule="auto"/>
      </w:pPr>
      <w:r>
        <w:separator/>
      </w:r>
    </w:p>
  </w:footnote>
  <w:footnote w:type="continuationSeparator" w:id="0">
    <w:p w14:paraId="4C9B267A" w14:textId="77777777" w:rsidR="00B17B75" w:rsidRDefault="00B17B75" w:rsidP="00BC1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Y="1"/>
      <w:tblW w:w="7083" w:type="dxa"/>
      <w:tblLayout w:type="fixed"/>
      <w:tblLook w:val="04A0" w:firstRow="1" w:lastRow="0" w:firstColumn="1" w:lastColumn="0" w:noHBand="0" w:noVBand="1"/>
    </w:tblPr>
    <w:tblGrid>
      <w:gridCol w:w="1555"/>
      <w:gridCol w:w="708"/>
      <w:gridCol w:w="3261"/>
      <w:gridCol w:w="1559"/>
    </w:tblGrid>
    <w:tr w:rsidR="00BC1515" w:rsidRPr="00BC1515" w14:paraId="489101FA" w14:textId="77777777" w:rsidTr="00BC1515">
      <w:trPr>
        <w:trHeight w:val="985"/>
      </w:trPr>
      <w:tc>
        <w:tcPr>
          <w:tcW w:w="1555" w:type="dxa"/>
          <w:vAlign w:val="center"/>
        </w:tcPr>
        <w:p w14:paraId="39D1C0AA" w14:textId="77777777" w:rsidR="00BC1515" w:rsidRPr="00BC1515" w:rsidRDefault="00BC1515" w:rsidP="008D5836">
          <w:pPr>
            <w:rPr>
              <w:rFonts w:ascii="Arial" w:hAnsi="Arial" w:cs="Arial"/>
              <w:b/>
              <w:sz w:val="16"/>
              <w:szCs w:val="16"/>
            </w:rPr>
          </w:pPr>
          <w:r w:rsidRPr="00BC1515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A5F9FB6" wp14:editId="73136449">
                <wp:simplePos x="0" y="0"/>
                <wp:positionH relativeFrom="column">
                  <wp:posOffset>87630</wp:posOffset>
                </wp:positionH>
                <wp:positionV relativeFrom="paragraph">
                  <wp:posOffset>10160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28" w:type="dxa"/>
          <w:gridSpan w:val="3"/>
          <w:vAlign w:val="center"/>
        </w:tcPr>
        <w:p w14:paraId="3ED91E16" w14:textId="77777777" w:rsidR="00BC1515" w:rsidRPr="00BC1515" w:rsidRDefault="00BC1515" w:rsidP="008D5836">
          <w:pPr>
            <w:jc w:val="center"/>
            <w:rPr>
              <w:rFonts w:ascii="Arial" w:hAnsi="Arial" w:cs="Arial"/>
              <w:b/>
              <w:color w:val="00B050"/>
              <w:sz w:val="16"/>
              <w:szCs w:val="16"/>
              <w:lang w:val="en-GB"/>
            </w:rPr>
          </w:pPr>
          <w:r w:rsidRPr="00BC1515">
            <w:rPr>
              <w:rFonts w:ascii="Arial" w:hAnsi="Arial" w:cs="Arial"/>
              <w:b/>
              <w:color w:val="00B050"/>
              <w:sz w:val="16"/>
              <w:szCs w:val="16"/>
              <w:lang w:val="en-GB"/>
            </w:rPr>
            <w:t>YOGURTINDO</w:t>
          </w:r>
        </w:p>
        <w:p w14:paraId="2A641426" w14:textId="77777777" w:rsidR="00BC1515" w:rsidRPr="00BC1515" w:rsidRDefault="00BC1515" w:rsidP="008D583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C1515">
            <w:rPr>
              <w:rFonts w:ascii="Arial" w:hAnsi="Arial" w:cs="Arial"/>
              <w:sz w:val="16"/>
              <w:szCs w:val="16"/>
            </w:rPr>
            <w:t>Jl. Ray</w:t>
          </w:r>
          <w:r w:rsidRPr="00BC1515">
            <w:rPr>
              <w:rFonts w:ascii="Arial" w:hAnsi="Arial" w:cs="Arial"/>
              <w:sz w:val="16"/>
              <w:szCs w:val="16"/>
              <w:lang w:val="en-GB"/>
            </w:rPr>
            <w:t>a</w:t>
          </w:r>
          <w:r w:rsidRPr="00BC1515">
            <w:rPr>
              <w:rFonts w:ascii="Arial" w:hAnsi="Arial" w:cs="Arial"/>
              <w:sz w:val="16"/>
              <w:szCs w:val="16"/>
            </w:rPr>
            <w:t xml:space="preserve"> Taman Safari RT 03/06 No 200, Cibeureum, </w:t>
          </w:r>
        </w:p>
        <w:p w14:paraId="5C65CDB2" w14:textId="77777777" w:rsidR="00BC1515" w:rsidRPr="00BC1515" w:rsidRDefault="00BC1515" w:rsidP="008D583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C1515">
            <w:rPr>
              <w:rFonts w:ascii="Arial" w:hAnsi="Arial" w:cs="Arial"/>
              <w:sz w:val="16"/>
              <w:szCs w:val="16"/>
            </w:rPr>
            <w:t>Cisarua, Kabupaten Bogor</w:t>
          </w:r>
        </w:p>
      </w:tc>
    </w:tr>
    <w:tr w:rsidR="00BC1515" w:rsidRPr="00BC1515" w14:paraId="7FDF3158" w14:textId="77777777" w:rsidTr="00BC1515">
      <w:tc>
        <w:tcPr>
          <w:tcW w:w="1555" w:type="dxa"/>
          <w:vAlign w:val="center"/>
        </w:tcPr>
        <w:p w14:paraId="7E05A544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  <w:r w:rsidRPr="00BC1515">
            <w:rPr>
              <w:rFonts w:ascii="Arial" w:hAnsi="Arial" w:cs="Arial"/>
              <w:sz w:val="16"/>
              <w:szCs w:val="16"/>
            </w:rPr>
            <w:t>Dibuat Oleh:</w:t>
          </w:r>
        </w:p>
        <w:p w14:paraId="39A20C8D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  <w:r w:rsidRPr="00BC1515">
            <w:rPr>
              <w:rFonts w:ascii="Arial" w:hAnsi="Arial" w:cs="Arial"/>
              <w:sz w:val="16"/>
              <w:szCs w:val="16"/>
            </w:rPr>
            <w:t>Nurhali</w:t>
          </w:r>
          <w:r w:rsidRPr="00BC1515">
            <w:rPr>
              <w:rFonts w:ascii="Arial" w:hAnsi="Arial" w:cs="Arial"/>
              <w:sz w:val="16"/>
              <w:szCs w:val="16"/>
              <w:lang w:val="en-GB"/>
            </w:rPr>
            <w:t>z</w:t>
          </w:r>
          <w:r w:rsidRPr="00BC1515">
            <w:rPr>
              <w:rFonts w:ascii="Arial" w:hAnsi="Arial" w:cs="Arial"/>
              <w:sz w:val="16"/>
              <w:szCs w:val="16"/>
            </w:rPr>
            <w:t>a</w:t>
          </w:r>
        </w:p>
      </w:tc>
      <w:tc>
        <w:tcPr>
          <w:tcW w:w="708" w:type="dxa"/>
        </w:tcPr>
        <w:p w14:paraId="18C857F7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261" w:type="dxa"/>
          <w:vAlign w:val="center"/>
        </w:tcPr>
        <w:p w14:paraId="58E350EE" w14:textId="7C1E65CC" w:rsidR="00BC1515" w:rsidRPr="00BC1515" w:rsidRDefault="00BC1515" w:rsidP="008D5836">
          <w:pPr>
            <w:jc w:val="center"/>
            <w:rPr>
              <w:rFonts w:ascii="Arial" w:hAnsi="Arial" w:cs="Arial"/>
              <w:b/>
              <w:sz w:val="16"/>
              <w:szCs w:val="16"/>
              <w:lang w:val="en-GB"/>
            </w:rPr>
          </w:pPr>
          <w:r w:rsidRPr="00BC1515">
            <w:rPr>
              <w:rFonts w:ascii="Arial" w:hAnsi="Arial" w:cs="Arial"/>
              <w:b/>
              <w:sz w:val="16"/>
              <w:szCs w:val="16"/>
              <w:lang w:val="en-GB"/>
            </w:rPr>
            <w:t>YI</w:t>
          </w:r>
          <w:r w:rsidRPr="00BC1515">
            <w:rPr>
              <w:rFonts w:ascii="Arial" w:hAnsi="Arial" w:cs="Arial"/>
              <w:b/>
              <w:sz w:val="16"/>
              <w:szCs w:val="16"/>
            </w:rPr>
            <w:t>-</w:t>
          </w:r>
          <w:r w:rsidRPr="00BC1515">
            <w:rPr>
              <w:rFonts w:ascii="Arial" w:hAnsi="Arial" w:cs="Arial"/>
              <w:b/>
              <w:sz w:val="16"/>
              <w:szCs w:val="16"/>
              <w:lang w:val="en-US"/>
            </w:rPr>
            <w:t>FORM</w:t>
          </w:r>
          <w:r w:rsidRPr="00BC1515">
            <w:rPr>
              <w:rFonts w:ascii="Arial" w:hAnsi="Arial" w:cs="Arial"/>
              <w:b/>
              <w:sz w:val="16"/>
              <w:szCs w:val="16"/>
            </w:rPr>
            <w:t>-0</w:t>
          </w:r>
          <w:r w:rsidRPr="00BC1515">
            <w:rPr>
              <w:rFonts w:ascii="Arial" w:hAnsi="Arial" w:cs="Arial"/>
              <w:b/>
              <w:sz w:val="16"/>
              <w:szCs w:val="16"/>
              <w:lang w:val="en-GB"/>
            </w:rPr>
            <w:t>3</w:t>
          </w:r>
        </w:p>
      </w:tc>
      <w:tc>
        <w:tcPr>
          <w:tcW w:w="1559" w:type="dxa"/>
          <w:vAlign w:val="center"/>
        </w:tcPr>
        <w:p w14:paraId="23A4AF20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  <w:r w:rsidRPr="00BC1515">
            <w:rPr>
              <w:rFonts w:ascii="Arial" w:hAnsi="Arial" w:cs="Arial"/>
              <w:sz w:val="16"/>
              <w:szCs w:val="16"/>
            </w:rPr>
            <w:t>Terbitan: 0</w:t>
          </w:r>
        </w:p>
      </w:tc>
    </w:tr>
    <w:tr w:rsidR="00BC1515" w:rsidRPr="00BC1515" w14:paraId="0A40C491" w14:textId="77777777" w:rsidTr="00BC1515">
      <w:tc>
        <w:tcPr>
          <w:tcW w:w="1555" w:type="dxa"/>
          <w:vAlign w:val="center"/>
        </w:tcPr>
        <w:p w14:paraId="3074EB31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  <w:r w:rsidRPr="00BC1515">
            <w:rPr>
              <w:rFonts w:ascii="Arial" w:hAnsi="Arial" w:cs="Arial"/>
              <w:sz w:val="16"/>
              <w:szCs w:val="16"/>
            </w:rPr>
            <w:t xml:space="preserve">Diperiksa Oleh: </w:t>
          </w:r>
        </w:p>
        <w:p w14:paraId="106F71C6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  <w:lang w:val="en-US"/>
            </w:rPr>
          </w:pPr>
          <w:r w:rsidRPr="00BC1515">
            <w:rPr>
              <w:rFonts w:ascii="Arial" w:hAnsi="Arial" w:cs="Arial"/>
              <w:sz w:val="16"/>
              <w:szCs w:val="16"/>
            </w:rPr>
            <w:t>Kemala</w:t>
          </w:r>
        </w:p>
      </w:tc>
      <w:tc>
        <w:tcPr>
          <w:tcW w:w="708" w:type="dxa"/>
        </w:tcPr>
        <w:p w14:paraId="1E6C6A89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261" w:type="dxa"/>
          <w:vMerge w:val="restart"/>
          <w:vAlign w:val="center"/>
        </w:tcPr>
        <w:p w14:paraId="27EADB07" w14:textId="77777777" w:rsidR="00BC1515" w:rsidRPr="00BC1515" w:rsidRDefault="00BC1515" w:rsidP="008D5836">
          <w:pPr>
            <w:jc w:val="center"/>
            <w:rPr>
              <w:rFonts w:ascii="Arial" w:hAnsi="Arial" w:cs="Arial"/>
              <w:b/>
              <w:sz w:val="16"/>
              <w:szCs w:val="16"/>
              <w:lang w:val="en-GB"/>
            </w:rPr>
          </w:pPr>
          <w:r w:rsidRPr="00BC1515">
            <w:rPr>
              <w:rFonts w:ascii="Arial" w:hAnsi="Arial" w:cs="Arial"/>
              <w:b/>
              <w:sz w:val="16"/>
              <w:szCs w:val="16"/>
              <w:lang w:val="en-GB"/>
            </w:rPr>
            <w:t xml:space="preserve">KARTU STOK </w:t>
          </w:r>
        </w:p>
        <w:p w14:paraId="403FC6B0" w14:textId="0BB7DECB" w:rsidR="00BC1515" w:rsidRPr="00BC1515" w:rsidRDefault="00BC1515" w:rsidP="008D5836">
          <w:pPr>
            <w:jc w:val="center"/>
            <w:rPr>
              <w:rFonts w:ascii="Arial" w:hAnsi="Arial" w:cs="Arial"/>
              <w:sz w:val="16"/>
              <w:szCs w:val="16"/>
              <w:lang w:val="en-GB"/>
            </w:rPr>
          </w:pPr>
          <w:r w:rsidRPr="00BC1515">
            <w:rPr>
              <w:rFonts w:ascii="Arial" w:hAnsi="Arial" w:cs="Arial"/>
              <w:b/>
              <w:sz w:val="16"/>
              <w:szCs w:val="16"/>
              <w:lang w:val="en-GB"/>
            </w:rPr>
            <w:t>BAHAN BAKU/PENGEMAS/LABEL</w:t>
          </w:r>
        </w:p>
      </w:tc>
      <w:tc>
        <w:tcPr>
          <w:tcW w:w="1559" w:type="dxa"/>
          <w:vAlign w:val="center"/>
        </w:tcPr>
        <w:p w14:paraId="69B61B43" w14:textId="228630D9" w:rsidR="00BC1515" w:rsidRPr="00BC1515" w:rsidRDefault="00BC1515" w:rsidP="008D5836">
          <w:pPr>
            <w:rPr>
              <w:rFonts w:ascii="Arial" w:hAnsi="Arial" w:cs="Arial"/>
              <w:sz w:val="16"/>
              <w:szCs w:val="16"/>
              <w:lang w:val="en-GB"/>
            </w:rPr>
          </w:pPr>
          <w:r w:rsidRPr="00BC1515">
            <w:rPr>
              <w:rFonts w:ascii="Arial" w:hAnsi="Arial" w:cs="Arial"/>
              <w:sz w:val="16"/>
              <w:szCs w:val="16"/>
            </w:rPr>
            <w:t xml:space="preserve">Hal: </w:t>
          </w:r>
          <w:r w:rsidRPr="00BC1515">
            <w:rPr>
              <w:rFonts w:ascii="Arial" w:hAnsi="Arial" w:cs="Arial"/>
              <w:sz w:val="16"/>
              <w:szCs w:val="16"/>
            </w:rPr>
            <w:fldChar w:fldCharType="begin"/>
          </w:r>
          <w:r w:rsidRPr="00BC1515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Pr="00BC1515">
            <w:rPr>
              <w:rFonts w:ascii="Arial" w:hAnsi="Arial" w:cs="Arial"/>
              <w:sz w:val="16"/>
              <w:szCs w:val="16"/>
            </w:rPr>
            <w:fldChar w:fldCharType="separate"/>
          </w:r>
          <w:r w:rsidRPr="00BC1515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C1515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  <w:r w:rsidRPr="00BC1515">
            <w:rPr>
              <w:rFonts w:ascii="Arial" w:hAnsi="Arial" w:cs="Arial"/>
              <w:sz w:val="16"/>
              <w:szCs w:val="16"/>
            </w:rPr>
            <w:t xml:space="preserve"> dari </w:t>
          </w:r>
          <w:r w:rsidR="00AF074C">
            <w:rPr>
              <w:rFonts w:ascii="Arial" w:hAnsi="Arial" w:cs="Arial"/>
              <w:sz w:val="16"/>
              <w:szCs w:val="16"/>
              <w:lang w:val="en-GB"/>
            </w:rPr>
            <w:t>1</w:t>
          </w:r>
        </w:p>
      </w:tc>
    </w:tr>
    <w:tr w:rsidR="00BC1515" w:rsidRPr="00BC1515" w14:paraId="0ABA5BC7" w14:textId="77777777" w:rsidTr="00BC1515">
      <w:trPr>
        <w:trHeight w:val="370"/>
      </w:trPr>
      <w:tc>
        <w:tcPr>
          <w:tcW w:w="1555" w:type="dxa"/>
        </w:tcPr>
        <w:p w14:paraId="71C19F60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  <w:r w:rsidRPr="00BC1515">
            <w:rPr>
              <w:rFonts w:ascii="Arial" w:hAnsi="Arial" w:cs="Arial"/>
              <w:sz w:val="16"/>
              <w:szCs w:val="16"/>
            </w:rPr>
            <w:t xml:space="preserve">Disetujui Oleh: </w:t>
          </w:r>
        </w:p>
        <w:p w14:paraId="2C0C28A0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  <w:r w:rsidRPr="00BC1515">
            <w:rPr>
              <w:rFonts w:ascii="Arial" w:hAnsi="Arial" w:cs="Arial"/>
              <w:sz w:val="16"/>
              <w:szCs w:val="16"/>
            </w:rPr>
            <w:t xml:space="preserve">Hj. </w:t>
          </w:r>
          <w:r w:rsidRPr="00BC1515">
            <w:rPr>
              <w:rFonts w:ascii="Arial" w:hAnsi="Arial" w:cs="Arial"/>
              <w:sz w:val="16"/>
              <w:szCs w:val="16"/>
              <w:lang w:val="en-GB"/>
            </w:rPr>
            <w:t>L</w:t>
          </w:r>
          <w:r w:rsidRPr="00BC1515">
            <w:rPr>
              <w:rFonts w:ascii="Arial" w:hAnsi="Arial" w:cs="Arial"/>
              <w:sz w:val="16"/>
              <w:szCs w:val="16"/>
            </w:rPr>
            <w:t>astri</w:t>
          </w:r>
        </w:p>
      </w:tc>
      <w:tc>
        <w:tcPr>
          <w:tcW w:w="708" w:type="dxa"/>
        </w:tcPr>
        <w:p w14:paraId="697F5A9D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261" w:type="dxa"/>
          <w:vMerge/>
        </w:tcPr>
        <w:p w14:paraId="55C426BB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59" w:type="dxa"/>
          <w:vAlign w:val="center"/>
        </w:tcPr>
        <w:p w14:paraId="610EAAC6" w14:textId="77777777" w:rsidR="00BC1515" w:rsidRPr="00BC1515" w:rsidRDefault="00BC1515" w:rsidP="008D5836">
          <w:pPr>
            <w:rPr>
              <w:rFonts w:ascii="Arial" w:hAnsi="Arial" w:cs="Arial"/>
              <w:sz w:val="16"/>
              <w:szCs w:val="16"/>
              <w:lang w:val="en-GB"/>
            </w:rPr>
          </w:pPr>
          <w:r w:rsidRPr="00BC1515">
            <w:rPr>
              <w:rFonts w:ascii="Arial" w:hAnsi="Arial" w:cs="Arial"/>
              <w:sz w:val="16"/>
              <w:szCs w:val="16"/>
            </w:rPr>
            <w:t>Efektif: Mei 201</w:t>
          </w:r>
          <w:r w:rsidRPr="00BC1515">
            <w:rPr>
              <w:rFonts w:ascii="Arial" w:hAnsi="Arial" w:cs="Arial"/>
              <w:sz w:val="16"/>
              <w:szCs w:val="16"/>
              <w:lang w:val="en-GB"/>
            </w:rPr>
            <w:t>8</w:t>
          </w:r>
        </w:p>
      </w:tc>
    </w:tr>
  </w:tbl>
  <w:p w14:paraId="500DB3B3" w14:textId="34E1AC62" w:rsidR="00BC1515" w:rsidRPr="00BC1515" w:rsidRDefault="00BC1515">
    <w:pPr>
      <w:pStyle w:val="Header"/>
      <w:rPr>
        <w:sz w:val="2"/>
        <w:lang w:val="en-US"/>
      </w:rPr>
    </w:pPr>
  </w:p>
  <w:tbl>
    <w:tblPr>
      <w:tblStyle w:val="TableGrid"/>
      <w:tblpPr w:leftFromText="180" w:rightFromText="180" w:vertAnchor="text" w:horzAnchor="margin" w:tblpXSpec="right" w:tblpY="1"/>
      <w:tblW w:w="7083" w:type="dxa"/>
      <w:tblLayout w:type="fixed"/>
      <w:tblLook w:val="04A0" w:firstRow="1" w:lastRow="0" w:firstColumn="1" w:lastColumn="0" w:noHBand="0" w:noVBand="1"/>
    </w:tblPr>
    <w:tblGrid>
      <w:gridCol w:w="1555"/>
      <w:gridCol w:w="708"/>
      <w:gridCol w:w="3261"/>
      <w:gridCol w:w="1559"/>
    </w:tblGrid>
    <w:tr w:rsidR="00BC1515" w:rsidRPr="00BC1515" w14:paraId="7D07C17B" w14:textId="77777777" w:rsidTr="00BC1515">
      <w:trPr>
        <w:trHeight w:val="985"/>
      </w:trPr>
      <w:tc>
        <w:tcPr>
          <w:tcW w:w="1555" w:type="dxa"/>
          <w:vAlign w:val="center"/>
        </w:tcPr>
        <w:p w14:paraId="38B3A867" w14:textId="77777777" w:rsidR="00BC1515" w:rsidRPr="00BC1515" w:rsidRDefault="00BC1515" w:rsidP="008D5836">
          <w:pPr>
            <w:rPr>
              <w:rFonts w:ascii="Arial" w:hAnsi="Arial" w:cs="Arial"/>
              <w:b/>
              <w:sz w:val="16"/>
            </w:rPr>
          </w:pPr>
          <w:r w:rsidRPr="00BC1515">
            <w:rPr>
              <w:rFonts w:ascii="Arial" w:hAnsi="Arial" w:cs="Arial"/>
              <w:noProof/>
              <w:sz w:val="16"/>
            </w:rPr>
            <w:drawing>
              <wp:anchor distT="0" distB="0" distL="114300" distR="114300" simplePos="0" relativeHeight="251661312" behindDoc="0" locked="0" layoutInCell="1" allowOverlap="1" wp14:anchorId="43835D1F" wp14:editId="219834FF">
                <wp:simplePos x="0" y="0"/>
                <wp:positionH relativeFrom="column">
                  <wp:posOffset>87630</wp:posOffset>
                </wp:positionH>
                <wp:positionV relativeFrom="paragraph">
                  <wp:posOffset>10160</wp:posOffset>
                </wp:positionV>
                <wp:extent cx="661035" cy="478790"/>
                <wp:effectExtent l="38100" t="38100" r="43815" b="3556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28" w:type="dxa"/>
          <w:gridSpan w:val="3"/>
          <w:vAlign w:val="center"/>
        </w:tcPr>
        <w:p w14:paraId="5F50511B" w14:textId="77777777" w:rsidR="00BC1515" w:rsidRPr="00BC1515" w:rsidRDefault="00BC1515" w:rsidP="008D5836">
          <w:pPr>
            <w:jc w:val="center"/>
            <w:rPr>
              <w:rFonts w:ascii="Arial" w:hAnsi="Arial" w:cs="Arial"/>
              <w:b/>
              <w:color w:val="00B050"/>
              <w:sz w:val="16"/>
              <w:lang w:val="en-GB"/>
            </w:rPr>
          </w:pPr>
          <w:r w:rsidRPr="00BC1515">
            <w:rPr>
              <w:rFonts w:ascii="Arial" w:hAnsi="Arial" w:cs="Arial"/>
              <w:b/>
              <w:color w:val="00B050"/>
              <w:sz w:val="16"/>
              <w:lang w:val="en-GB"/>
            </w:rPr>
            <w:t>YOGURTINDO</w:t>
          </w:r>
        </w:p>
        <w:p w14:paraId="274462E9" w14:textId="77777777" w:rsidR="00BC1515" w:rsidRPr="00BC1515" w:rsidRDefault="00BC1515" w:rsidP="008D5836">
          <w:pPr>
            <w:jc w:val="center"/>
            <w:rPr>
              <w:rFonts w:ascii="Arial" w:hAnsi="Arial" w:cs="Arial"/>
              <w:sz w:val="16"/>
            </w:rPr>
          </w:pPr>
          <w:r w:rsidRPr="00BC1515">
            <w:rPr>
              <w:rFonts w:ascii="Arial" w:hAnsi="Arial" w:cs="Arial"/>
              <w:sz w:val="16"/>
            </w:rPr>
            <w:t>Jl. Ray</w:t>
          </w:r>
          <w:r w:rsidRPr="00BC1515">
            <w:rPr>
              <w:rFonts w:ascii="Arial" w:hAnsi="Arial" w:cs="Arial"/>
              <w:sz w:val="16"/>
              <w:lang w:val="en-GB"/>
            </w:rPr>
            <w:t>a</w:t>
          </w:r>
          <w:r w:rsidRPr="00BC1515">
            <w:rPr>
              <w:rFonts w:ascii="Arial" w:hAnsi="Arial" w:cs="Arial"/>
              <w:sz w:val="16"/>
            </w:rPr>
            <w:t xml:space="preserve"> Taman Safari RT 03/06 No 200, Cibeureum, </w:t>
          </w:r>
        </w:p>
        <w:p w14:paraId="05933FEB" w14:textId="77777777" w:rsidR="00BC1515" w:rsidRPr="00BC1515" w:rsidRDefault="00BC1515" w:rsidP="008D5836">
          <w:pPr>
            <w:jc w:val="center"/>
            <w:rPr>
              <w:rFonts w:ascii="Arial" w:hAnsi="Arial" w:cs="Arial"/>
              <w:sz w:val="16"/>
            </w:rPr>
          </w:pPr>
          <w:r w:rsidRPr="00BC1515">
            <w:rPr>
              <w:rFonts w:ascii="Arial" w:hAnsi="Arial" w:cs="Arial"/>
              <w:sz w:val="16"/>
            </w:rPr>
            <w:t>Cisarua, Kabupaten Bogor</w:t>
          </w:r>
        </w:p>
      </w:tc>
    </w:tr>
    <w:tr w:rsidR="00BC1515" w:rsidRPr="00BC1515" w14:paraId="4C46E8B1" w14:textId="77777777" w:rsidTr="00BC1515">
      <w:tc>
        <w:tcPr>
          <w:tcW w:w="1555" w:type="dxa"/>
          <w:vAlign w:val="center"/>
        </w:tcPr>
        <w:p w14:paraId="2D9684D8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  <w:r w:rsidRPr="00BC1515">
            <w:rPr>
              <w:rFonts w:ascii="Arial" w:hAnsi="Arial" w:cs="Arial"/>
              <w:sz w:val="16"/>
            </w:rPr>
            <w:t>Dibuat Oleh:</w:t>
          </w:r>
        </w:p>
        <w:p w14:paraId="0273215F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  <w:r w:rsidRPr="00BC1515">
            <w:rPr>
              <w:rFonts w:ascii="Arial" w:hAnsi="Arial" w:cs="Arial"/>
              <w:sz w:val="16"/>
            </w:rPr>
            <w:t>Nurhali</w:t>
          </w:r>
          <w:r w:rsidRPr="00BC1515">
            <w:rPr>
              <w:rFonts w:ascii="Arial" w:hAnsi="Arial" w:cs="Arial"/>
              <w:sz w:val="16"/>
              <w:lang w:val="en-GB"/>
            </w:rPr>
            <w:t>z</w:t>
          </w:r>
          <w:r w:rsidRPr="00BC1515">
            <w:rPr>
              <w:rFonts w:ascii="Arial" w:hAnsi="Arial" w:cs="Arial"/>
              <w:sz w:val="16"/>
            </w:rPr>
            <w:t>a</w:t>
          </w:r>
        </w:p>
      </w:tc>
      <w:tc>
        <w:tcPr>
          <w:tcW w:w="708" w:type="dxa"/>
        </w:tcPr>
        <w:p w14:paraId="15D3F741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</w:p>
      </w:tc>
      <w:tc>
        <w:tcPr>
          <w:tcW w:w="3261" w:type="dxa"/>
          <w:vAlign w:val="center"/>
        </w:tcPr>
        <w:p w14:paraId="7FC145DD" w14:textId="77777777" w:rsidR="00BC1515" w:rsidRPr="00BC1515" w:rsidRDefault="00BC1515" w:rsidP="008D5836">
          <w:pPr>
            <w:jc w:val="center"/>
            <w:rPr>
              <w:rFonts w:ascii="Arial" w:hAnsi="Arial" w:cs="Arial"/>
              <w:b/>
              <w:sz w:val="16"/>
              <w:lang w:val="en-GB"/>
            </w:rPr>
          </w:pPr>
          <w:r w:rsidRPr="00BC1515">
            <w:rPr>
              <w:rFonts w:ascii="Arial" w:hAnsi="Arial" w:cs="Arial"/>
              <w:b/>
              <w:sz w:val="16"/>
              <w:lang w:val="en-GB"/>
            </w:rPr>
            <w:t>YI</w:t>
          </w:r>
          <w:r w:rsidRPr="00BC1515">
            <w:rPr>
              <w:rFonts w:ascii="Arial" w:hAnsi="Arial" w:cs="Arial"/>
              <w:b/>
              <w:sz w:val="16"/>
            </w:rPr>
            <w:t>-</w:t>
          </w:r>
          <w:r w:rsidRPr="00BC1515">
            <w:rPr>
              <w:rFonts w:ascii="Arial" w:hAnsi="Arial" w:cs="Arial"/>
              <w:b/>
              <w:sz w:val="16"/>
              <w:lang w:val="en-US"/>
            </w:rPr>
            <w:t>FORM</w:t>
          </w:r>
          <w:r w:rsidRPr="00BC1515">
            <w:rPr>
              <w:rFonts w:ascii="Arial" w:hAnsi="Arial" w:cs="Arial"/>
              <w:b/>
              <w:sz w:val="16"/>
            </w:rPr>
            <w:t>-0</w:t>
          </w:r>
          <w:r w:rsidRPr="00BC1515">
            <w:rPr>
              <w:rFonts w:ascii="Arial" w:hAnsi="Arial" w:cs="Arial"/>
              <w:b/>
              <w:sz w:val="16"/>
              <w:lang w:val="en-GB"/>
            </w:rPr>
            <w:t>3</w:t>
          </w:r>
        </w:p>
      </w:tc>
      <w:tc>
        <w:tcPr>
          <w:tcW w:w="1559" w:type="dxa"/>
          <w:vAlign w:val="center"/>
        </w:tcPr>
        <w:p w14:paraId="34A22A8B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  <w:r w:rsidRPr="00BC1515">
            <w:rPr>
              <w:rFonts w:ascii="Arial" w:hAnsi="Arial" w:cs="Arial"/>
              <w:sz w:val="16"/>
            </w:rPr>
            <w:t>Terbitan: 0</w:t>
          </w:r>
        </w:p>
      </w:tc>
    </w:tr>
    <w:tr w:rsidR="00BC1515" w:rsidRPr="00BC1515" w14:paraId="08AD8862" w14:textId="77777777" w:rsidTr="00BC1515">
      <w:tc>
        <w:tcPr>
          <w:tcW w:w="1555" w:type="dxa"/>
          <w:vAlign w:val="center"/>
        </w:tcPr>
        <w:p w14:paraId="5759B21B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  <w:r w:rsidRPr="00BC1515">
            <w:rPr>
              <w:rFonts w:ascii="Arial" w:hAnsi="Arial" w:cs="Arial"/>
              <w:sz w:val="16"/>
            </w:rPr>
            <w:t xml:space="preserve">Diperiksa Oleh: </w:t>
          </w:r>
        </w:p>
        <w:p w14:paraId="27128D8D" w14:textId="77777777" w:rsidR="00BC1515" w:rsidRPr="00BC1515" w:rsidRDefault="00BC1515" w:rsidP="008D5836">
          <w:pPr>
            <w:rPr>
              <w:rFonts w:ascii="Arial" w:hAnsi="Arial" w:cs="Arial"/>
              <w:sz w:val="16"/>
              <w:lang w:val="en-US"/>
            </w:rPr>
          </w:pPr>
          <w:r w:rsidRPr="00BC1515">
            <w:rPr>
              <w:rFonts w:ascii="Arial" w:hAnsi="Arial" w:cs="Arial"/>
              <w:sz w:val="16"/>
            </w:rPr>
            <w:t>Kemala</w:t>
          </w:r>
        </w:p>
      </w:tc>
      <w:tc>
        <w:tcPr>
          <w:tcW w:w="708" w:type="dxa"/>
        </w:tcPr>
        <w:p w14:paraId="0DCD289A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</w:p>
      </w:tc>
      <w:tc>
        <w:tcPr>
          <w:tcW w:w="3261" w:type="dxa"/>
          <w:vMerge w:val="restart"/>
          <w:vAlign w:val="center"/>
        </w:tcPr>
        <w:p w14:paraId="129B4F46" w14:textId="77777777" w:rsidR="00BC1515" w:rsidRPr="00BC1515" w:rsidRDefault="00BC1515" w:rsidP="008D5836">
          <w:pPr>
            <w:jc w:val="center"/>
            <w:rPr>
              <w:rFonts w:ascii="Arial" w:hAnsi="Arial" w:cs="Arial"/>
              <w:b/>
              <w:sz w:val="16"/>
              <w:lang w:val="en-GB"/>
            </w:rPr>
          </w:pPr>
          <w:r w:rsidRPr="00BC1515">
            <w:rPr>
              <w:rFonts w:ascii="Arial" w:hAnsi="Arial" w:cs="Arial"/>
              <w:b/>
              <w:sz w:val="16"/>
              <w:lang w:val="en-GB"/>
            </w:rPr>
            <w:t xml:space="preserve">KARTU STOK </w:t>
          </w:r>
        </w:p>
        <w:p w14:paraId="6B3CF42A" w14:textId="77777777" w:rsidR="00BC1515" w:rsidRPr="00BC1515" w:rsidRDefault="00BC1515" w:rsidP="008D5836">
          <w:pPr>
            <w:jc w:val="center"/>
            <w:rPr>
              <w:rFonts w:ascii="Arial" w:hAnsi="Arial" w:cs="Arial"/>
              <w:sz w:val="16"/>
              <w:lang w:val="en-GB"/>
            </w:rPr>
          </w:pPr>
          <w:r w:rsidRPr="00BC1515">
            <w:rPr>
              <w:rFonts w:ascii="Arial" w:hAnsi="Arial" w:cs="Arial"/>
              <w:b/>
              <w:sz w:val="16"/>
              <w:lang w:val="en-GB"/>
            </w:rPr>
            <w:t>BAHAN BAKU/PENGEMAS/LABEL</w:t>
          </w:r>
        </w:p>
      </w:tc>
      <w:tc>
        <w:tcPr>
          <w:tcW w:w="1559" w:type="dxa"/>
          <w:vAlign w:val="center"/>
        </w:tcPr>
        <w:p w14:paraId="1C6FD0E4" w14:textId="71B2E015" w:rsidR="00BC1515" w:rsidRPr="00BC1515" w:rsidRDefault="00BC1515" w:rsidP="008D5836">
          <w:pPr>
            <w:rPr>
              <w:rFonts w:ascii="Arial" w:hAnsi="Arial" w:cs="Arial"/>
              <w:sz w:val="16"/>
              <w:lang w:val="en-GB"/>
            </w:rPr>
          </w:pPr>
          <w:r w:rsidRPr="00BC1515">
            <w:rPr>
              <w:rFonts w:ascii="Arial" w:hAnsi="Arial" w:cs="Arial"/>
              <w:sz w:val="16"/>
            </w:rPr>
            <w:t xml:space="preserve">Hal: </w:t>
          </w:r>
          <w:r w:rsidRPr="00BC1515">
            <w:rPr>
              <w:rFonts w:ascii="Arial" w:hAnsi="Arial" w:cs="Arial"/>
              <w:sz w:val="16"/>
            </w:rPr>
            <w:fldChar w:fldCharType="begin"/>
          </w:r>
          <w:r w:rsidRPr="00BC1515">
            <w:rPr>
              <w:rFonts w:ascii="Arial" w:hAnsi="Arial" w:cs="Arial"/>
              <w:sz w:val="16"/>
            </w:rPr>
            <w:instrText xml:space="preserve"> PAGE   \* MERGEFORMAT </w:instrText>
          </w:r>
          <w:r w:rsidRPr="00BC1515">
            <w:rPr>
              <w:rFonts w:ascii="Arial" w:hAnsi="Arial" w:cs="Arial"/>
              <w:sz w:val="16"/>
            </w:rPr>
            <w:fldChar w:fldCharType="separate"/>
          </w:r>
          <w:r w:rsidRPr="00BC1515">
            <w:rPr>
              <w:rFonts w:ascii="Arial" w:hAnsi="Arial" w:cs="Arial"/>
              <w:noProof/>
              <w:sz w:val="16"/>
            </w:rPr>
            <w:t>1</w:t>
          </w:r>
          <w:r w:rsidRPr="00BC1515">
            <w:rPr>
              <w:rFonts w:ascii="Arial" w:hAnsi="Arial" w:cs="Arial"/>
              <w:noProof/>
              <w:sz w:val="16"/>
            </w:rPr>
            <w:fldChar w:fldCharType="end"/>
          </w:r>
          <w:r w:rsidRPr="00BC1515">
            <w:rPr>
              <w:rFonts w:ascii="Arial" w:hAnsi="Arial" w:cs="Arial"/>
              <w:sz w:val="16"/>
            </w:rPr>
            <w:t xml:space="preserve"> dari </w:t>
          </w:r>
          <w:r w:rsidR="00AF074C">
            <w:rPr>
              <w:rFonts w:ascii="Arial" w:hAnsi="Arial" w:cs="Arial"/>
              <w:sz w:val="16"/>
              <w:lang w:val="en-GB"/>
            </w:rPr>
            <w:t>1</w:t>
          </w:r>
        </w:p>
      </w:tc>
    </w:tr>
    <w:tr w:rsidR="00BC1515" w:rsidRPr="00BC1515" w14:paraId="351D639D" w14:textId="77777777" w:rsidTr="00BC1515">
      <w:trPr>
        <w:trHeight w:val="370"/>
      </w:trPr>
      <w:tc>
        <w:tcPr>
          <w:tcW w:w="1555" w:type="dxa"/>
        </w:tcPr>
        <w:p w14:paraId="0455CB02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  <w:r w:rsidRPr="00BC1515">
            <w:rPr>
              <w:rFonts w:ascii="Arial" w:hAnsi="Arial" w:cs="Arial"/>
              <w:sz w:val="16"/>
            </w:rPr>
            <w:t xml:space="preserve">Disetujui Oleh: </w:t>
          </w:r>
        </w:p>
        <w:p w14:paraId="6A59B011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  <w:r w:rsidRPr="00BC1515">
            <w:rPr>
              <w:rFonts w:ascii="Arial" w:hAnsi="Arial" w:cs="Arial"/>
              <w:sz w:val="16"/>
            </w:rPr>
            <w:t xml:space="preserve">Hj. </w:t>
          </w:r>
          <w:r w:rsidRPr="00BC1515">
            <w:rPr>
              <w:rFonts w:ascii="Arial" w:hAnsi="Arial" w:cs="Arial"/>
              <w:sz w:val="16"/>
              <w:lang w:val="en-GB"/>
            </w:rPr>
            <w:t>L</w:t>
          </w:r>
          <w:r w:rsidRPr="00BC1515">
            <w:rPr>
              <w:rFonts w:ascii="Arial" w:hAnsi="Arial" w:cs="Arial"/>
              <w:sz w:val="16"/>
            </w:rPr>
            <w:t>astri</w:t>
          </w:r>
        </w:p>
      </w:tc>
      <w:tc>
        <w:tcPr>
          <w:tcW w:w="708" w:type="dxa"/>
        </w:tcPr>
        <w:p w14:paraId="0DC459B1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</w:p>
      </w:tc>
      <w:tc>
        <w:tcPr>
          <w:tcW w:w="3261" w:type="dxa"/>
          <w:vMerge/>
        </w:tcPr>
        <w:p w14:paraId="40B182CA" w14:textId="77777777" w:rsidR="00BC1515" w:rsidRPr="00BC1515" w:rsidRDefault="00BC1515" w:rsidP="008D5836">
          <w:pPr>
            <w:rPr>
              <w:rFonts w:ascii="Arial" w:hAnsi="Arial" w:cs="Arial"/>
              <w:sz w:val="16"/>
            </w:rPr>
          </w:pPr>
        </w:p>
      </w:tc>
      <w:tc>
        <w:tcPr>
          <w:tcW w:w="1559" w:type="dxa"/>
          <w:vAlign w:val="center"/>
        </w:tcPr>
        <w:p w14:paraId="74F34EA7" w14:textId="77777777" w:rsidR="00BC1515" w:rsidRPr="00BC1515" w:rsidRDefault="00BC1515" w:rsidP="008D5836">
          <w:pPr>
            <w:rPr>
              <w:rFonts w:ascii="Arial" w:hAnsi="Arial" w:cs="Arial"/>
              <w:sz w:val="16"/>
              <w:lang w:val="en-GB"/>
            </w:rPr>
          </w:pPr>
          <w:r w:rsidRPr="00BC1515">
            <w:rPr>
              <w:rFonts w:ascii="Arial" w:hAnsi="Arial" w:cs="Arial"/>
              <w:sz w:val="16"/>
            </w:rPr>
            <w:t>Efektif: Mei 201</w:t>
          </w:r>
          <w:r w:rsidRPr="00BC1515">
            <w:rPr>
              <w:rFonts w:ascii="Arial" w:hAnsi="Arial" w:cs="Arial"/>
              <w:sz w:val="16"/>
              <w:lang w:val="en-GB"/>
            </w:rPr>
            <w:t>8</w:t>
          </w:r>
        </w:p>
      </w:tc>
    </w:tr>
  </w:tbl>
  <w:p w14:paraId="7BD850D9" w14:textId="390A0279" w:rsidR="00BC1515" w:rsidRPr="008D5836" w:rsidRDefault="00BC1515" w:rsidP="008D5836">
    <w:pPr>
      <w:pStyle w:val="Header"/>
      <w:rPr>
        <w:sz w:val="14"/>
        <w:szCs w:val="16"/>
        <w:lang w:val="en-US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  <w15:person w15:author="surveilan pangan">
    <w15:presenceInfo w15:providerId="Windows Live" w15:userId="8654339aa31bcd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revisionView w:markup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515"/>
    <w:rsid w:val="00113A0B"/>
    <w:rsid w:val="00410C44"/>
    <w:rsid w:val="006849A4"/>
    <w:rsid w:val="008D5836"/>
    <w:rsid w:val="00980477"/>
    <w:rsid w:val="009D4D7E"/>
    <w:rsid w:val="00AF074C"/>
    <w:rsid w:val="00B17B75"/>
    <w:rsid w:val="00BC1515"/>
    <w:rsid w:val="00D83064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4ED46E8"/>
  <w15:chartTrackingRefBased/>
  <w15:docId w15:val="{91B45178-205C-43CD-83B0-8279718F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5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1515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C1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C151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C1515"/>
  </w:style>
  <w:style w:type="paragraph" w:styleId="Header">
    <w:name w:val="header"/>
    <w:basedOn w:val="Normal"/>
    <w:link w:val="HeaderChar"/>
    <w:uiPriority w:val="99"/>
    <w:unhideWhenUsed/>
    <w:rsid w:val="00BC1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515"/>
  </w:style>
  <w:style w:type="paragraph" w:styleId="Footer">
    <w:name w:val="footer"/>
    <w:basedOn w:val="Normal"/>
    <w:link w:val="FooterChar"/>
    <w:uiPriority w:val="99"/>
    <w:unhideWhenUsed/>
    <w:rsid w:val="00BC1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515"/>
  </w:style>
  <w:style w:type="paragraph" w:styleId="BalloonText">
    <w:name w:val="Balloon Text"/>
    <w:basedOn w:val="Normal"/>
    <w:link w:val="BalloonTextChar"/>
    <w:uiPriority w:val="99"/>
    <w:semiHidden/>
    <w:unhideWhenUsed/>
    <w:rsid w:val="00AF0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3</cp:revision>
  <cp:lastPrinted>2019-07-23T12:06:00Z</cp:lastPrinted>
  <dcterms:created xsi:type="dcterms:W3CDTF">2019-07-21T09:15:00Z</dcterms:created>
  <dcterms:modified xsi:type="dcterms:W3CDTF">2019-07-23T12:28:00Z</dcterms:modified>
</cp:coreProperties>
</file>