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1D88F" w14:textId="77777777" w:rsidR="007C3A1E" w:rsidRPr="00E626C2" w:rsidRDefault="00E626C2" w:rsidP="00E626C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E626C2">
        <w:rPr>
          <w:rFonts w:ascii="Arial" w:hAnsi="Arial" w:cs="Arial"/>
          <w:b/>
          <w:bCs/>
          <w:sz w:val="24"/>
          <w:szCs w:val="24"/>
          <w:lang w:val="en-GB"/>
        </w:rPr>
        <w:t>IDENTIFIKASI PEMASOK</w:t>
      </w:r>
    </w:p>
    <w:tbl>
      <w:tblPr>
        <w:tblStyle w:val="TableGrid"/>
        <w:tblW w:w="8500" w:type="dxa"/>
        <w:tblInd w:w="567" w:type="dxa"/>
        <w:tblLook w:val="04A0" w:firstRow="1" w:lastRow="0" w:firstColumn="1" w:lastColumn="0" w:noHBand="0" w:noVBand="1"/>
        <w:tblPrChange w:id="0" w:author="user" w:date="2018-10-03T18:26:00Z">
          <w:tblPr>
            <w:tblStyle w:val="TableGrid"/>
            <w:tblW w:w="0" w:type="auto"/>
            <w:tblInd w:w="567" w:type="dxa"/>
            <w:tblLook w:val="04A0" w:firstRow="1" w:lastRow="0" w:firstColumn="1" w:lastColumn="0" w:noHBand="0" w:noVBand="1"/>
          </w:tblPr>
        </w:tblPrChange>
      </w:tblPr>
      <w:tblGrid>
        <w:gridCol w:w="2759"/>
        <w:gridCol w:w="3473"/>
        <w:gridCol w:w="2268"/>
        <w:tblGridChange w:id="1">
          <w:tblGrid>
            <w:gridCol w:w="2759"/>
            <w:gridCol w:w="75"/>
            <w:gridCol w:w="2932"/>
            <w:gridCol w:w="466"/>
            <w:gridCol w:w="2268"/>
            <w:gridCol w:w="219"/>
          </w:tblGrid>
        </w:tblGridChange>
      </w:tblGrid>
      <w:tr w:rsidR="007C3A1E" w:rsidRPr="00AF08E5" w14:paraId="1B3687E4" w14:textId="77777777" w:rsidTr="005C546F">
        <w:trPr>
          <w:ins w:id="2" w:author="user" w:date="2018-10-03T18:24:00Z"/>
        </w:trPr>
        <w:tc>
          <w:tcPr>
            <w:tcW w:w="2759" w:type="dxa"/>
            <w:shd w:val="clear" w:color="auto" w:fill="F2F2F2" w:themeFill="background1" w:themeFillShade="F2"/>
            <w:vAlign w:val="center"/>
            <w:tcPrChange w:id="3" w:author="user" w:date="2018-10-03T18:26:00Z">
              <w:tcPr>
                <w:tcW w:w="2834" w:type="dxa"/>
                <w:gridSpan w:val="2"/>
                <w:shd w:val="clear" w:color="auto" w:fill="F2F2F2" w:themeFill="background1" w:themeFillShade="F2"/>
              </w:tcPr>
            </w:tcPrChange>
          </w:tcPr>
          <w:p w14:paraId="1F0DD6F2" w14:textId="77777777" w:rsidR="007C3A1E" w:rsidRPr="00AF08E5" w:rsidRDefault="007C3A1E">
            <w:pPr>
              <w:pStyle w:val="Default"/>
              <w:jc w:val="center"/>
              <w:rPr>
                <w:ins w:id="4" w:author="user" w:date="2018-10-03T18:27:00Z"/>
                <w:rFonts w:ascii="Arial" w:hAnsi="Arial" w:cs="Arial"/>
                <w:b/>
                <w:color w:val="auto"/>
                <w:sz w:val="20"/>
                <w:szCs w:val="22"/>
                <w:rPrChange w:id="5" w:author="surveilan pangan" w:date="2019-04-08T23:13:00Z">
                  <w:rPr>
                    <w:ins w:id="6" w:author="user" w:date="2018-10-03T18:27:00Z"/>
                    <w:rFonts w:ascii="Arial" w:hAnsi="Arial" w:cs="Arial"/>
                    <w:b/>
                    <w:color w:val="auto"/>
                    <w:sz w:val="22"/>
                    <w:szCs w:val="22"/>
                  </w:rPr>
                </w:rPrChange>
              </w:rPr>
              <w:pPrChange w:id="7" w:author="user" w:date="2018-10-03T18:28:00Z">
                <w:pPr>
                  <w:pStyle w:val="Default"/>
                  <w:spacing w:line="360" w:lineRule="auto"/>
                  <w:jc w:val="center"/>
                </w:pPr>
              </w:pPrChange>
            </w:pPr>
            <w:ins w:id="8" w:author="user" w:date="2018-10-03T18:25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9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EKSTERNAL</w:t>
              </w:r>
            </w:ins>
            <w:ins w:id="10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11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 xml:space="preserve"> </w:t>
              </w:r>
            </w:ins>
          </w:p>
          <w:p w14:paraId="70FBB217" w14:textId="77777777" w:rsidR="007C3A1E" w:rsidRPr="00AF08E5" w:rsidRDefault="007C3A1E">
            <w:pPr>
              <w:pStyle w:val="Default"/>
              <w:jc w:val="center"/>
              <w:rPr>
                <w:ins w:id="12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13" w:author="surveilan pangan" w:date="2019-04-08T23:13:00Z">
                  <w:rPr>
                    <w:ins w:id="14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15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ins w:id="16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17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(</w:t>
              </w:r>
              <w:proofErr w:type="spellStart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18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Pemasok</w:t>
              </w:r>
              <w:proofErr w:type="spellEnd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19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)</w:t>
              </w:r>
            </w:ins>
          </w:p>
        </w:tc>
        <w:tc>
          <w:tcPr>
            <w:tcW w:w="3473" w:type="dxa"/>
            <w:shd w:val="clear" w:color="auto" w:fill="F2F2F2" w:themeFill="background1" w:themeFillShade="F2"/>
            <w:vAlign w:val="center"/>
            <w:tcPrChange w:id="20" w:author="user" w:date="2018-10-03T18:26:00Z">
              <w:tcPr>
                <w:tcW w:w="2932" w:type="dxa"/>
                <w:shd w:val="clear" w:color="auto" w:fill="F2F2F2" w:themeFill="background1" w:themeFillShade="F2"/>
              </w:tcPr>
            </w:tcPrChange>
          </w:tcPr>
          <w:p w14:paraId="02EC14B2" w14:textId="77777777" w:rsidR="007C3A1E" w:rsidRPr="00AF08E5" w:rsidRDefault="007C3A1E">
            <w:pPr>
              <w:pStyle w:val="Default"/>
              <w:jc w:val="center"/>
              <w:rPr>
                <w:ins w:id="21" w:author="user" w:date="2018-10-03T18:28:00Z"/>
                <w:rFonts w:ascii="Arial" w:hAnsi="Arial" w:cs="Arial"/>
                <w:b/>
                <w:color w:val="auto"/>
                <w:sz w:val="20"/>
                <w:szCs w:val="22"/>
                <w:rPrChange w:id="22" w:author="surveilan pangan" w:date="2019-04-08T23:13:00Z">
                  <w:rPr>
                    <w:ins w:id="23" w:author="user" w:date="2018-10-03T18:28:00Z"/>
                    <w:rFonts w:ascii="Arial" w:hAnsi="Arial" w:cs="Arial"/>
                    <w:b/>
                    <w:color w:val="auto"/>
                    <w:sz w:val="22"/>
                    <w:szCs w:val="22"/>
                  </w:rPr>
                </w:rPrChange>
              </w:rPr>
              <w:pPrChange w:id="24" w:author="user" w:date="2018-10-03T18:28:00Z">
                <w:pPr>
                  <w:pStyle w:val="Default"/>
                  <w:spacing w:line="360" w:lineRule="auto"/>
                  <w:jc w:val="center"/>
                </w:pPr>
              </w:pPrChange>
            </w:pPr>
            <w:ins w:id="25" w:author="user" w:date="2018-10-03T18:25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26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INTERNAL</w:t>
              </w:r>
            </w:ins>
            <w:ins w:id="27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28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 xml:space="preserve"> </w:t>
              </w:r>
            </w:ins>
          </w:p>
          <w:p w14:paraId="35E2995A" w14:textId="77777777" w:rsidR="007C3A1E" w:rsidRPr="00AF08E5" w:rsidRDefault="007C3A1E">
            <w:pPr>
              <w:pStyle w:val="Default"/>
              <w:jc w:val="center"/>
              <w:rPr>
                <w:ins w:id="29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30" w:author="surveilan pangan" w:date="2019-04-08T23:13:00Z">
                  <w:rPr>
                    <w:ins w:id="31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32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ins w:id="33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34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(</w:t>
              </w:r>
              <w:proofErr w:type="spellStart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35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Sarana</w:t>
              </w:r>
              <w:proofErr w:type="spellEnd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36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 xml:space="preserve"> </w:t>
              </w:r>
              <w:proofErr w:type="spellStart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37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Produksi</w:t>
              </w:r>
              <w:proofErr w:type="spellEnd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38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)</w:t>
              </w:r>
            </w:ins>
          </w:p>
        </w:tc>
        <w:tc>
          <w:tcPr>
            <w:tcW w:w="2268" w:type="dxa"/>
            <w:shd w:val="clear" w:color="auto" w:fill="F2F2F2" w:themeFill="background1" w:themeFillShade="F2"/>
            <w:vAlign w:val="center"/>
            <w:tcPrChange w:id="39" w:author="user" w:date="2018-10-03T18:26:00Z">
              <w:tcPr>
                <w:tcW w:w="2953" w:type="dxa"/>
                <w:gridSpan w:val="3"/>
                <w:shd w:val="clear" w:color="auto" w:fill="F2F2F2" w:themeFill="background1" w:themeFillShade="F2"/>
              </w:tcPr>
            </w:tcPrChange>
          </w:tcPr>
          <w:p w14:paraId="5121DD60" w14:textId="77777777" w:rsidR="007C3A1E" w:rsidRPr="00AF08E5" w:rsidRDefault="007C3A1E">
            <w:pPr>
              <w:pStyle w:val="Default"/>
              <w:jc w:val="center"/>
              <w:rPr>
                <w:ins w:id="40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41" w:author="surveilan pangan" w:date="2019-04-08T23:13:00Z">
                  <w:rPr>
                    <w:ins w:id="42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43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ins w:id="44" w:author="user" w:date="2018-10-03T18:25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45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EKSTERNAL</w:t>
              </w:r>
            </w:ins>
            <w:ins w:id="46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47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48" w:author="user" w:date="2018-10-03T18:28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49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br/>
              </w:r>
            </w:ins>
            <w:ins w:id="50" w:author="user" w:date="2018-10-03T18:27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51" w:author="surveilan pangan" w:date="2019-04-08T23:13:00Z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rPrChange>
                </w:rPr>
                <w:t>(Distributor)</w:t>
              </w:r>
            </w:ins>
          </w:p>
        </w:tc>
      </w:tr>
      <w:tr w:rsidR="007C3A1E" w:rsidRPr="00AF08E5" w14:paraId="423C7FCD" w14:textId="77777777" w:rsidTr="005C546F">
        <w:trPr>
          <w:ins w:id="52" w:author="user" w:date="2018-10-03T18:24:00Z"/>
        </w:trPr>
        <w:tc>
          <w:tcPr>
            <w:tcW w:w="2759" w:type="dxa"/>
            <w:vAlign w:val="center"/>
          </w:tcPr>
          <w:p w14:paraId="1607EB68" w14:textId="77777777" w:rsidR="007C3A1E" w:rsidRPr="00AF08E5" w:rsidRDefault="007C3A1E">
            <w:pPr>
              <w:pStyle w:val="Default"/>
              <w:jc w:val="center"/>
              <w:rPr>
                <w:ins w:id="53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54" w:author="surveilan pangan" w:date="2019-04-08T23:13:00Z">
                  <w:rPr>
                    <w:ins w:id="55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56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proofErr w:type="spellStart"/>
            <w:ins w:id="57" w:author="user" w:date="2018-10-03T18:25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58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Baha</w:t>
              </w:r>
            </w:ins>
            <w:ins w:id="59" w:author="user" w:date="2018-10-03T18:26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60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n</w:t>
              </w:r>
              <w:proofErr w:type="spellEnd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61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 xml:space="preserve"> Baku</w:t>
              </w:r>
            </w:ins>
          </w:p>
        </w:tc>
        <w:tc>
          <w:tcPr>
            <w:tcW w:w="3473" w:type="dxa"/>
            <w:vAlign w:val="center"/>
          </w:tcPr>
          <w:p w14:paraId="48DEA363" w14:textId="77777777" w:rsidR="007C3A1E" w:rsidRPr="00AF08E5" w:rsidRDefault="007C3A1E">
            <w:pPr>
              <w:pStyle w:val="Default"/>
              <w:jc w:val="center"/>
              <w:rPr>
                <w:ins w:id="62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63" w:author="surveilan pangan" w:date="2019-04-08T23:13:00Z">
                  <w:rPr>
                    <w:ins w:id="64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65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ins w:id="66" w:author="user" w:date="2018-10-03T18:26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67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 xml:space="preserve">Proses </w:t>
              </w:r>
              <w:proofErr w:type="spellStart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68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Produksi</w:t>
              </w:r>
            </w:ins>
            <w:proofErr w:type="spellEnd"/>
          </w:p>
        </w:tc>
        <w:tc>
          <w:tcPr>
            <w:tcW w:w="2268" w:type="dxa"/>
            <w:vAlign w:val="center"/>
          </w:tcPr>
          <w:p w14:paraId="202EE60F" w14:textId="77777777" w:rsidR="007C3A1E" w:rsidRPr="00AF08E5" w:rsidRDefault="007C3A1E">
            <w:pPr>
              <w:pStyle w:val="Default"/>
              <w:jc w:val="center"/>
              <w:rPr>
                <w:ins w:id="69" w:author="user" w:date="2018-10-03T18:24:00Z"/>
                <w:rFonts w:ascii="Arial" w:hAnsi="Arial" w:cs="Arial"/>
                <w:b/>
                <w:color w:val="auto"/>
                <w:sz w:val="20"/>
                <w:szCs w:val="22"/>
                <w:rPrChange w:id="70" w:author="surveilan pangan" w:date="2019-04-08T23:13:00Z">
                  <w:rPr>
                    <w:ins w:id="71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72" w:author="user" w:date="2018-10-03T18:28:00Z">
                <w:pPr>
                  <w:pStyle w:val="Default"/>
                  <w:spacing w:line="360" w:lineRule="auto"/>
                  <w:jc w:val="both"/>
                </w:pPr>
              </w:pPrChange>
            </w:pPr>
            <w:proofErr w:type="spellStart"/>
            <w:ins w:id="73" w:author="user" w:date="2018-10-03T18:26:00Z"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74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Produk</w:t>
              </w:r>
              <w:proofErr w:type="spellEnd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75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 xml:space="preserve"> </w:t>
              </w:r>
              <w:proofErr w:type="spellStart"/>
              <w:r w:rsidRPr="00AF08E5">
                <w:rPr>
                  <w:rFonts w:ascii="Arial" w:hAnsi="Arial" w:cs="Arial"/>
                  <w:b/>
                  <w:color w:val="auto"/>
                  <w:sz w:val="20"/>
                  <w:szCs w:val="22"/>
                  <w:rPrChange w:id="76" w:author="surveilan pangan" w:date="2019-04-08T23:13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t>Jadi</w:t>
              </w:r>
            </w:ins>
            <w:proofErr w:type="spellEnd"/>
          </w:p>
        </w:tc>
      </w:tr>
      <w:tr w:rsidR="007C3A1E" w:rsidRPr="00AF08E5" w14:paraId="62035975" w14:textId="77777777" w:rsidTr="005C546F">
        <w:trPr>
          <w:ins w:id="77" w:author="user" w:date="2018-10-03T18:24:00Z"/>
        </w:trPr>
        <w:tc>
          <w:tcPr>
            <w:tcW w:w="2759" w:type="dxa"/>
          </w:tcPr>
          <w:p w14:paraId="039BDBE3" w14:textId="77777777" w:rsidR="007C3A1E" w:rsidRDefault="007C3A1E" w:rsidP="00F22DDB">
            <w:pPr>
              <w:pStyle w:val="Default"/>
              <w:spacing w:after="120"/>
              <w:ind w:left="142"/>
              <w:rPr>
                <w:rFonts w:ascii="Arial" w:hAnsi="Arial" w:cs="Arial"/>
                <w:color w:val="0000FF"/>
                <w:sz w:val="20"/>
                <w:szCs w:val="22"/>
              </w:rPr>
            </w:pPr>
          </w:p>
          <w:p w14:paraId="36447302" w14:textId="77777777" w:rsidR="00F22DDB" w:rsidRDefault="00F22DDB" w:rsidP="00F22DDB">
            <w:pPr>
              <w:pStyle w:val="Default"/>
              <w:spacing w:after="120"/>
              <w:ind w:left="142"/>
              <w:rPr>
                <w:rFonts w:ascii="Arial" w:hAnsi="Arial" w:cs="Arial"/>
                <w:color w:val="0000FF"/>
                <w:sz w:val="20"/>
                <w:szCs w:val="22"/>
              </w:rPr>
            </w:pPr>
          </w:p>
          <w:p w14:paraId="5155A653" w14:textId="77777777" w:rsidR="00F22DDB" w:rsidRDefault="00F22DDB" w:rsidP="00F22DDB">
            <w:pPr>
              <w:pStyle w:val="Default"/>
              <w:spacing w:after="120"/>
              <w:ind w:left="142"/>
              <w:rPr>
                <w:rFonts w:ascii="Arial" w:hAnsi="Arial" w:cs="Arial"/>
                <w:color w:val="0000FF"/>
                <w:sz w:val="20"/>
                <w:szCs w:val="22"/>
              </w:rPr>
            </w:pPr>
          </w:p>
          <w:p w14:paraId="28392399" w14:textId="77777777" w:rsidR="00F22DDB" w:rsidRDefault="00F22DDB" w:rsidP="00F22DDB">
            <w:pPr>
              <w:pStyle w:val="Default"/>
              <w:spacing w:after="120"/>
              <w:ind w:left="142"/>
              <w:rPr>
                <w:rFonts w:ascii="Arial" w:hAnsi="Arial" w:cs="Arial"/>
                <w:color w:val="0000FF"/>
                <w:sz w:val="20"/>
                <w:szCs w:val="22"/>
              </w:rPr>
            </w:pPr>
          </w:p>
          <w:p w14:paraId="2E2570D2" w14:textId="5DDAA6AD" w:rsidR="00F22DDB" w:rsidRPr="00AF08E5" w:rsidRDefault="00F22DDB" w:rsidP="00F22DDB">
            <w:pPr>
              <w:pStyle w:val="Default"/>
              <w:spacing w:after="120"/>
              <w:ind w:left="142"/>
              <w:rPr>
                <w:ins w:id="78" w:author="user" w:date="2018-10-03T18:24:00Z"/>
                <w:rFonts w:ascii="Arial" w:hAnsi="Arial" w:cs="Arial"/>
                <w:color w:val="0000FF"/>
                <w:sz w:val="20"/>
                <w:szCs w:val="22"/>
                <w:rPrChange w:id="79" w:author="surveilan pangan" w:date="2019-04-08T23:13:00Z">
                  <w:rPr>
                    <w:ins w:id="80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</w:pPr>
          </w:p>
        </w:tc>
        <w:tc>
          <w:tcPr>
            <w:tcW w:w="3473" w:type="dxa"/>
          </w:tcPr>
          <w:p w14:paraId="457F3B9B" w14:textId="4D2AAADC" w:rsidR="007C3A1E" w:rsidRPr="00AF08E5" w:rsidRDefault="007C3A1E">
            <w:pPr>
              <w:pStyle w:val="Default"/>
              <w:ind w:left="145"/>
              <w:rPr>
                <w:ins w:id="81" w:author="user" w:date="2018-10-03T18:24:00Z"/>
                <w:rFonts w:ascii="Arial" w:hAnsi="Arial" w:cs="Arial"/>
                <w:color w:val="0000FF"/>
                <w:sz w:val="20"/>
                <w:szCs w:val="22"/>
                <w:rPrChange w:id="82" w:author="surveilan pangan" w:date="2019-04-08T23:13:00Z">
                  <w:rPr>
                    <w:ins w:id="83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84" w:author="user" w:date="2018-10-03T19:32:00Z">
                <w:pPr>
                  <w:pStyle w:val="Default"/>
                  <w:spacing w:line="360" w:lineRule="auto"/>
                  <w:jc w:val="both"/>
                </w:pPr>
              </w:pPrChange>
            </w:pPr>
          </w:p>
        </w:tc>
        <w:tc>
          <w:tcPr>
            <w:tcW w:w="2268" w:type="dxa"/>
          </w:tcPr>
          <w:p w14:paraId="45261BBF" w14:textId="63945917" w:rsidR="007C3A1E" w:rsidRPr="00F13647" w:rsidRDefault="007C3A1E">
            <w:pPr>
              <w:pStyle w:val="Default"/>
              <w:rPr>
                <w:ins w:id="85" w:author="user" w:date="2018-10-03T18:24:00Z"/>
                <w:rFonts w:ascii="Arial" w:hAnsi="Arial" w:cs="Arial"/>
                <w:color w:val="0000FF"/>
                <w:sz w:val="22"/>
                <w:rPrChange w:id="86" w:author="surveilan pangan" w:date="2019-04-08T23:13:00Z">
                  <w:rPr>
                    <w:ins w:id="87" w:author="user" w:date="2018-10-03T18:24:00Z"/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  <w:pPrChange w:id="88" w:author="user" w:date="2018-10-03T19:34:00Z">
                <w:pPr>
                  <w:pStyle w:val="Default"/>
                  <w:spacing w:line="360" w:lineRule="auto"/>
                  <w:jc w:val="both"/>
                </w:pPr>
              </w:pPrChange>
            </w:pPr>
          </w:p>
        </w:tc>
      </w:tr>
    </w:tbl>
    <w:p w14:paraId="358BCD00" w14:textId="77777777" w:rsidR="007C3A1E" w:rsidRDefault="007C3A1E" w:rsidP="007C3A1E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</w:p>
    <w:p w14:paraId="4F443744" w14:textId="77777777" w:rsidR="003162B8" w:rsidRDefault="003162B8" w:rsidP="007C3A1E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</w:p>
    <w:p w14:paraId="0709035F" w14:textId="77777777" w:rsidR="003162B8" w:rsidRDefault="003162B8" w:rsidP="007C3A1E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bookmarkStart w:id="89" w:name="_GoBack"/>
      <w:bookmarkEnd w:id="89"/>
    </w:p>
    <w:sectPr w:rsidR="003162B8" w:rsidSect="00282EDF"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08BBE" w14:textId="77777777" w:rsidR="004B1006" w:rsidRDefault="004B1006" w:rsidP="00394588">
      <w:pPr>
        <w:spacing w:after="0" w:line="240" w:lineRule="auto"/>
      </w:pPr>
      <w:r>
        <w:separator/>
      </w:r>
    </w:p>
  </w:endnote>
  <w:endnote w:type="continuationSeparator" w:id="0">
    <w:p w14:paraId="6D3EB180" w14:textId="77777777" w:rsidR="004B1006" w:rsidRDefault="004B1006" w:rsidP="0039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10A3A" w14:textId="77777777" w:rsidR="004B1006" w:rsidRDefault="004B1006" w:rsidP="00394588">
      <w:pPr>
        <w:spacing w:after="0" w:line="240" w:lineRule="auto"/>
      </w:pPr>
      <w:r>
        <w:separator/>
      </w:r>
    </w:p>
  </w:footnote>
  <w:footnote w:type="continuationSeparator" w:id="0">
    <w:p w14:paraId="5E4C70B3" w14:textId="77777777" w:rsidR="004B1006" w:rsidRDefault="004B1006" w:rsidP="00394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"/>
  </w:num>
  <w:num w:numId="5">
    <w:abstractNumId w:val="17"/>
  </w:num>
  <w:num w:numId="6">
    <w:abstractNumId w:val="14"/>
  </w:num>
  <w:num w:numId="7">
    <w:abstractNumId w:val="6"/>
  </w:num>
  <w:num w:numId="8">
    <w:abstractNumId w:val="0"/>
  </w:num>
  <w:num w:numId="9">
    <w:abstractNumId w:val="21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2"/>
  </w:num>
  <w:num w:numId="13">
    <w:abstractNumId w:val="10"/>
  </w:num>
  <w:num w:numId="14">
    <w:abstractNumId w:val="18"/>
  </w:num>
  <w:num w:numId="15">
    <w:abstractNumId w:val="12"/>
  </w:num>
  <w:num w:numId="16">
    <w:abstractNumId w:val="16"/>
  </w:num>
  <w:num w:numId="17">
    <w:abstractNumId w:val="19"/>
  </w:num>
  <w:num w:numId="18">
    <w:abstractNumId w:val="24"/>
  </w:num>
  <w:num w:numId="19">
    <w:abstractNumId w:val="4"/>
  </w:num>
  <w:num w:numId="20">
    <w:abstractNumId w:val="8"/>
  </w:num>
  <w:num w:numId="21">
    <w:abstractNumId w:val="5"/>
  </w:num>
  <w:num w:numId="22">
    <w:abstractNumId w:val="15"/>
  </w:num>
  <w:num w:numId="23">
    <w:abstractNumId w:val="7"/>
  </w:num>
  <w:num w:numId="24">
    <w:abstractNumId w:val="11"/>
  </w:num>
  <w:num w:numId="25">
    <w:abstractNumId w:val="13"/>
  </w:num>
  <w:num w:numId="26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  <w15:person w15:author="surveilan pangan">
    <w15:presenceInfo w15:providerId="Windows Live" w15:userId="8654339aa31bcd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revisionView w:markup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F"/>
    <w:rsid w:val="00001712"/>
    <w:rsid w:val="00024E03"/>
    <w:rsid w:val="00032E91"/>
    <w:rsid w:val="00066128"/>
    <w:rsid w:val="0008361F"/>
    <w:rsid w:val="0008367F"/>
    <w:rsid w:val="00096954"/>
    <w:rsid w:val="000D45A6"/>
    <w:rsid w:val="000E6B8B"/>
    <w:rsid w:val="000F76BB"/>
    <w:rsid w:val="00113A0B"/>
    <w:rsid w:val="00123EEC"/>
    <w:rsid w:val="001265BC"/>
    <w:rsid w:val="00127935"/>
    <w:rsid w:val="00137780"/>
    <w:rsid w:val="00145D8F"/>
    <w:rsid w:val="00151E85"/>
    <w:rsid w:val="0016577A"/>
    <w:rsid w:val="0017010A"/>
    <w:rsid w:val="00184A0E"/>
    <w:rsid w:val="001900F6"/>
    <w:rsid w:val="001961B1"/>
    <w:rsid w:val="001A43EE"/>
    <w:rsid w:val="001C2FC7"/>
    <w:rsid w:val="001D5768"/>
    <w:rsid w:val="001F3020"/>
    <w:rsid w:val="001F5F47"/>
    <w:rsid w:val="00200066"/>
    <w:rsid w:val="00201E9D"/>
    <w:rsid w:val="0020615E"/>
    <w:rsid w:val="002146A9"/>
    <w:rsid w:val="00230A2D"/>
    <w:rsid w:val="0024114D"/>
    <w:rsid w:val="0025144F"/>
    <w:rsid w:val="00254FDF"/>
    <w:rsid w:val="00261B87"/>
    <w:rsid w:val="0026220D"/>
    <w:rsid w:val="00263DCD"/>
    <w:rsid w:val="00282177"/>
    <w:rsid w:val="00282EDF"/>
    <w:rsid w:val="002A031B"/>
    <w:rsid w:val="002C5A90"/>
    <w:rsid w:val="002C6A76"/>
    <w:rsid w:val="002C6E82"/>
    <w:rsid w:val="002D22B7"/>
    <w:rsid w:val="002F663B"/>
    <w:rsid w:val="00303E71"/>
    <w:rsid w:val="003138A6"/>
    <w:rsid w:val="00315E2B"/>
    <w:rsid w:val="003162B8"/>
    <w:rsid w:val="003200DE"/>
    <w:rsid w:val="00327EDB"/>
    <w:rsid w:val="003411F0"/>
    <w:rsid w:val="00356A3B"/>
    <w:rsid w:val="00363AE0"/>
    <w:rsid w:val="00371388"/>
    <w:rsid w:val="003719DC"/>
    <w:rsid w:val="003822DF"/>
    <w:rsid w:val="00394588"/>
    <w:rsid w:val="003966B2"/>
    <w:rsid w:val="003B12DC"/>
    <w:rsid w:val="003B132D"/>
    <w:rsid w:val="003C5718"/>
    <w:rsid w:val="003D53DD"/>
    <w:rsid w:val="00410C44"/>
    <w:rsid w:val="00411A41"/>
    <w:rsid w:val="00423D09"/>
    <w:rsid w:val="0042459D"/>
    <w:rsid w:val="00433701"/>
    <w:rsid w:val="00454635"/>
    <w:rsid w:val="0045569C"/>
    <w:rsid w:val="00492A16"/>
    <w:rsid w:val="004B1006"/>
    <w:rsid w:val="004D245C"/>
    <w:rsid w:val="004D7278"/>
    <w:rsid w:val="004F30BB"/>
    <w:rsid w:val="00506500"/>
    <w:rsid w:val="00514E5B"/>
    <w:rsid w:val="00522EC7"/>
    <w:rsid w:val="00526C6B"/>
    <w:rsid w:val="00534B32"/>
    <w:rsid w:val="00551D3D"/>
    <w:rsid w:val="0056050C"/>
    <w:rsid w:val="00571310"/>
    <w:rsid w:val="005B0A3A"/>
    <w:rsid w:val="005C09F4"/>
    <w:rsid w:val="005C4072"/>
    <w:rsid w:val="005C546F"/>
    <w:rsid w:val="005D6BCF"/>
    <w:rsid w:val="005E0C58"/>
    <w:rsid w:val="005E288A"/>
    <w:rsid w:val="005E7084"/>
    <w:rsid w:val="005F0950"/>
    <w:rsid w:val="00601193"/>
    <w:rsid w:val="0065069D"/>
    <w:rsid w:val="00654A0A"/>
    <w:rsid w:val="00674653"/>
    <w:rsid w:val="006849A4"/>
    <w:rsid w:val="00685698"/>
    <w:rsid w:val="006B2B72"/>
    <w:rsid w:val="006B38E5"/>
    <w:rsid w:val="006B7470"/>
    <w:rsid w:val="006C0171"/>
    <w:rsid w:val="006C330C"/>
    <w:rsid w:val="006E3542"/>
    <w:rsid w:val="006F2EF1"/>
    <w:rsid w:val="006F4B03"/>
    <w:rsid w:val="00720F21"/>
    <w:rsid w:val="00734BA4"/>
    <w:rsid w:val="0076003F"/>
    <w:rsid w:val="00760677"/>
    <w:rsid w:val="00762D39"/>
    <w:rsid w:val="00765FA8"/>
    <w:rsid w:val="00766001"/>
    <w:rsid w:val="00783D8B"/>
    <w:rsid w:val="0079519F"/>
    <w:rsid w:val="00797687"/>
    <w:rsid w:val="007A61A1"/>
    <w:rsid w:val="007C25A4"/>
    <w:rsid w:val="007C3A1E"/>
    <w:rsid w:val="007D50C7"/>
    <w:rsid w:val="00807171"/>
    <w:rsid w:val="008242E5"/>
    <w:rsid w:val="008261FB"/>
    <w:rsid w:val="0083509B"/>
    <w:rsid w:val="00852F50"/>
    <w:rsid w:val="00887000"/>
    <w:rsid w:val="008A0313"/>
    <w:rsid w:val="008C7928"/>
    <w:rsid w:val="008D36AE"/>
    <w:rsid w:val="008F7FE0"/>
    <w:rsid w:val="00901BDA"/>
    <w:rsid w:val="0090684E"/>
    <w:rsid w:val="00930E89"/>
    <w:rsid w:val="00931E41"/>
    <w:rsid w:val="0096054B"/>
    <w:rsid w:val="00961B76"/>
    <w:rsid w:val="00996F7F"/>
    <w:rsid w:val="009B490D"/>
    <w:rsid w:val="009B7082"/>
    <w:rsid w:val="009D0A35"/>
    <w:rsid w:val="009D4D7E"/>
    <w:rsid w:val="009E5A4C"/>
    <w:rsid w:val="009F0A26"/>
    <w:rsid w:val="009F7653"/>
    <w:rsid w:val="00A0238F"/>
    <w:rsid w:val="00A362BC"/>
    <w:rsid w:val="00A60B0F"/>
    <w:rsid w:val="00A7011A"/>
    <w:rsid w:val="00A765B5"/>
    <w:rsid w:val="00A947FE"/>
    <w:rsid w:val="00AB4ADA"/>
    <w:rsid w:val="00AC02E4"/>
    <w:rsid w:val="00AD36D1"/>
    <w:rsid w:val="00AF08E5"/>
    <w:rsid w:val="00AF1E18"/>
    <w:rsid w:val="00AF4893"/>
    <w:rsid w:val="00AF4B3B"/>
    <w:rsid w:val="00B00216"/>
    <w:rsid w:val="00B04C1F"/>
    <w:rsid w:val="00B13841"/>
    <w:rsid w:val="00B14870"/>
    <w:rsid w:val="00B17352"/>
    <w:rsid w:val="00B17860"/>
    <w:rsid w:val="00B214AC"/>
    <w:rsid w:val="00B24A22"/>
    <w:rsid w:val="00B26064"/>
    <w:rsid w:val="00B42804"/>
    <w:rsid w:val="00B53946"/>
    <w:rsid w:val="00B877FA"/>
    <w:rsid w:val="00B95CD8"/>
    <w:rsid w:val="00BA4B27"/>
    <w:rsid w:val="00BC2573"/>
    <w:rsid w:val="00BC670D"/>
    <w:rsid w:val="00C02D15"/>
    <w:rsid w:val="00C14DA6"/>
    <w:rsid w:val="00C1633E"/>
    <w:rsid w:val="00C2253F"/>
    <w:rsid w:val="00C30ED1"/>
    <w:rsid w:val="00C32C56"/>
    <w:rsid w:val="00C3543D"/>
    <w:rsid w:val="00C374A2"/>
    <w:rsid w:val="00C420E8"/>
    <w:rsid w:val="00C55941"/>
    <w:rsid w:val="00C614C6"/>
    <w:rsid w:val="00C70BA2"/>
    <w:rsid w:val="00C77441"/>
    <w:rsid w:val="00C832D6"/>
    <w:rsid w:val="00CB157C"/>
    <w:rsid w:val="00CB6808"/>
    <w:rsid w:val="00CC0FA8"/>
    <w:rsid w:val="00CC2388"/>
    <w:rsid w:val="00CD4F91"/>
    <w:rsid w:val="00CD5BDD"/>
    <w:rsid w:val="00CE756A"/>
    <w:rsid w:val="00D167A8"/>
    <w:rsid w:val="00D2024C"/>
    <w:rsid w:val="00D335CD"/>
    <w:rsid w:val="00D52531"/>
    <w:rsid w:val="00D5420B"/>
    <w:rsid w:val="00D54F22"/>
    <w:rsid w:val="00D62AD5"/>
    <w:rsid w:val="00D70D78"/>
    <w:rsid w:val="00D71D68"/>
    <w:rsid w:val="00D83064"/>
    <w:rsid w:val="00DB480B"/>
    <w:rsid w:val="00DD0D81"/>
    <w:rsid w:val="00DD35A2"/>
    <w:rsid w:val="00DE3531"/>
    <w:rsid w:val="00DF63FD"/>
    <w:rsid w:val="00E116B2"/>
    <w:rsid w:val="00E13855"/>
    <w:rsid w:val="00E15B02"/>
    <w:rsid w:val="00E16DA3"/>
    <w:rsid w:val="00E17241"/>
    <w:rsid w:val="00E2171A"/>
    <w:rsid w:val="00E27DC6"/>
    <w:rsid w:val="00E36D32"/>
    <w:rsid w:val="00E40D1D"/>
    <w:rsid w:val="00E41A35"/>
    <w:rsid w:val="00E424DC"/>
    <w:rsid w:val="00E4268C"/>
    <w:rsid w:val="00E5053A"/>
    <w:rsid w:val="00E5338D"/>
    <w:rsid w:val="00E626C2"/>
    <w:rsid w:val="00E64982"/>
    <w:rsid w:val="00E65BDF"/>
    <w:rsid w:val="00E97442"/>
    <w:rsid w:val="00EA4C19"/>
    <w:rsid w:val="00EA52FF"/>
    <w:rsid w:val="00EB450E"/>
    <w:rsid w:val="00EC3A1E"/>
    <w:rsid w:val="00EC5EB9"/>
    <w:rsid w:val="00EF2878"/>
    <w:rsid w:val="00EF3712"/>
    <w:rsid w:val="00EF3F52"/>
    <w:rsid w:val="00F00882"/>
    <w:rsid w:val="00F13647"/>
    <w:rsid w:val="00F22DDB"/>
    <w:rsid w:val="00F2317D"/>
    <w:rsid w:val="00F63528"/>
    <w:rsid w:val="00F637C0"/>
    <w:rsid w:val="00F677BC"/>
    <w:rsid w:val="00F77901"/>
    <w:rsid w:val="00F82A38"/>
    <w:rsid w:val="00F82CC5"/>
    <w:rsid w:val="00F9069D"/>
    <w:rsid w:val="00F9323F"/>
    <w:rsid w:val="00F94D14"/>
    <w:rsid w:val="00FA37DF"/>
    <w:rsid w:val="00FA5C14"/>
    <w:rsid w:val="00FC58E3"/>
    <w:rsid w:val="00FF2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,#0c6,#93f,#cfc,#ccf"/>
      <o:colormenu v:ext="edit" fillcolor="#ccf" strokecolor="#93f"/>
    </o:shapedefaults>
    <o:shapelayout v:ext="edit">
      <o:idmap v:ext="edit" data="1"/>
    </o:shapelayout>
  </w:shapeDefaults>
  <w:decimalSymbol w:val="."/>
  <w:listSeparator w:val=","/>
  <w14:docId w14:val="7BD575AE"/>
  <w15:docId w15:val="{1BEF9AEB-9F4F-4C7D-B3AF-FA7BF404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2ED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11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20F21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EA52F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A52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52FF"/>
  </w:style>
  <w:style w:type="paragraph" w:styleId="Header">
    <w:name w:val="header"/>
    <w:basedOn w:val="Normal"/>
    <w:link w:val="Head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588"/>
  </w:style>
  <w:style w:type="paragraph" w:styleId="Footer">
    <w:name w:val="footer"/>
    <w:basedOn w:val="Normal"/>
    <w:link w:val="Foot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588"/>
  </w:style>
  <w:style w:type="character" w:customStyle="1" w:styleId="e24kjd">
    <w:name w:val="e24kjd"/>
    <w:basedOn w:val="DefaultParagraphFont"/>
    <w:rsid w:val="00E424DC"/>
  </w:style>
  <w:style w:type="paragraph" w:styleId="NormalWeb">
    <w:name w:val="Normal (Web)"/>
    <w:basedOn w:val="Normal"/>
    <w:uiPriority w:val="99"/>
    <w:semiHidden/>
    <w:unhideWhenUsed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6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47</cp:revision>
  <cp:lastPrinted>2019-07-18T07:45:00Z</cp:lastPrinted>
  <dcterms:created xsi:type="dcterms:W3CDTF">2019-07-10T07:40:00Z</dcterms:created>
  <dcterms:modified xsi:type="dcterms:W3CDTF">2019-08-13T04:44:00Z</dcterms:modified>
</cp:coreProperties>
</file>