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14" w:type="dxa"/>
        <w:jc w:val="center"/>
        <w:tblLook w:val="04A0" w:firstRow="1" w:lastRow="0" w:firstColumn="1" w:lastColumn="0" w:noHBand="0" w:noVBand="1"/>
      </w:tblPr>
      <w:tblGrid>
        <w:gridCol w:w="571"/>
        <w:gridCol w:w="1794"/>
        <w:gridCol w:w="1420"/>
        <w:gridCol w:w="2942"/>
        <w:gridCol w:w="2487"/>
      </w:tblGrid>
      <w:tr w:rsidR="00AE263C" w:rsidRPr="00263DCD" w14:paraId="55DF469F" w14:textId="77777777" w:rsidTr="00AE263C">
        <w:trPr>
          <w:jc w:val="center"/>
          <w:ins w:id="0" w:author="user" w:date="2019-07-04T18:15:00Z"/>
        </w:trPr>
        <w:tc>
          <w:tcPr>
            <w:tcW w:w="571" w:type="dxa"/>
            <w:shd w:val="clear" w:color="auto" w:fill="F2F2F2" w:themeFill="background1" w:themeFillShade="F2"/>
          </w:tcPr>
          <w:p w14:paraId="308E5848" w14:textId="77777777" w:rsidR="00AE263C" w:rsidRPr="00263DCD" w:rsidRDefault="00AE263C" w:rsidP="0055141D">
            <w:pPr>
              <w:pStyle w:val="Default"/>
              <w:jc w:val="center"/>
              <w:rPr>
                <w:ins w:id="1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ins w:id="2" w:author="user" w:date="2019-07-04T18:15:00Z"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No</w:t>
              </w:r>
            </w:ins>
          </w:p>
        </w:tc>
        <w:tc>
          <w:tcPr>
            <w:tcW w:w="1794" w:type="dxa"/>
            <w:shd w:val="clear" w:color="auto" w:fill="F2F2F2" w:themeFill="background1" w:themeFillShade="F2"/>
          </w:tcPr>
          <w:p w14:paraId="5FDD95D9" w14:textId="77777777" w:rsidR="00AE263C" w:rsidRPr="00263DCD" w:rsidRDefault="00AE263C" w:rsidP="0055141D">
            <w:pPr>
              <w:pStyle w:val="Default"/>
              <w:jc w:val="center"/>
              <w:rPr>
                <w:ins w:id="3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ins w:id="4" w:author="user" w:date="2019-07-04T18:15:00Z"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 xml:space="preserve">Nama </w:t>
              </w:r>
              <w:proofErr w:type="spellStart"/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Bahan</w:t>
              </w:r>
              <w:proofErr w:type="spellEnd"/>
            </w:ins>
          </w:p>
        </w:tc>
        <w:tc>
          <w:tcPr>
            <w:tcW w:w="1420" w:type="dxa"/>
            <w:shd w:val="clear" w:color="auto" w:fill="F2F2F2" w:themeFill="background1" w:themeFillShade="F2"/>
          </w:tcPr>
          <w:p w14:paraId="52CAA1EA" w14:textId="77777777" w:rsidR="00AE263C" w:rsidRPr="00263DCD" w:rsidRDefault="00AE263C" w:rsidP="0055141D">
            <w:pPr>
              <w:pStyle w:val="Default"/>
              <w:jc w:val="center"/>
              <w:rPr>
                <w:ins w:id="5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6" w:author="user" w:date="2019-07-04T18:15:00Z"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Pemasok</w:t>
              </w:r>
              <w:proofErr w:type="spellEnd"/>
            </w:ins>
          </w:p>
        </w:tc>
        <w:tc>
          <w:tcPr>
            <w:tcW w:w="2942" w:type="dxa"/>
            <w:shd w:val="clear" w:color="auto" w:fill="F2F2F2" w:themeFill="background1" w:themeFillShade="F2"/>
          </w:tcPr>
          <w:p w14:paraId="42B2600E" w14:textId="77777777" w:rsidR="00AE263C" w:rsidRPr="00263DCD" w:rsidRDefault="00AE263C" w:rsidP="0055141D">
            <w:pPr>
              <w:pStyle w:val="Default"/>
              <w:jc w:val="center"/>
              <w:rPr>
                <w:ins w:id="7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8" w:author="user" w:date="2019-07-04T18:15:00Z"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Spesifikasi</w:t>
              </w:r>
              <w:proofErr w:type="spellEnd"/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Penerimaan</w:t>
              </w:r>
              <w:proofErr w:type="spellEnd"/>
            </w:ins>
          </w:p>
        </w:tc>
        <w:tc>
          <w:tcPr>
            <w:tcW w:w="2487" w:type="dxa"/>
            <w:shd w:val="clear" w:color="auto" w:fill="F2F2F2" w:themeFill="background1" w:themeFillShade="F2"/>
          </w:tcPr>
          <w:p w14:paraId="501BCEF4" w14:textId="77777777" w:rsidR="00AE263C" w:rsidRPr="00263DCD" w:rsidRDefault="00AE263C" w:rsidP="0055141D">
            <w:pPr>
              <w:pStyle w:val="Default"/>
              <w:jc w:val="center"/>
              <w:rPr>
                <w:ins w:id="9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10" w:author="user" w:date="2019-07-04T18:15:00Z">
              <w:r w:rsidRPr="00263DCD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Penyimpanan</w:t>
              </w:r>
              <w:proofErr w:type="spellEnd"/>
            </w:ins>
          </w:p>
        </w:tc>
        <w:bookmarkStart w:id="11" w:name="_GoBack"/>
        <w:bookmarkEnd w:id="11"/>
      </w:tr>
      <w:tr w:rsidR="00AE263C" w:rsidRPr="00263DCD" w14:paraId="02F14C40" w14:textId="77777777" w:rsidTr="00AE263C">
        <w:trPr>
          <w:jc w:val="center"/>
          <w:ins w:id="12" w:author="user" w:date="2019-07-04T18:15:00Z"/>
        </w:trPr>
        <w:tc>
          <w:tcPr>
            <w:tcW w:w="571" w:type="dxa"/>
          </w:tcPr>
          <w:p w14:paraId="71A535BF" w14:textId="77777777" w:rsidR="00AE263C" w:rsidRPr="00263DCD" w:rsidRDefault="00AE263C" w:rsidP="0055141D">
            <w:pPr>
              <w:pStyle w:val="Default"/>
              <w:jc w:val="center"/>
              <w:rPr>
                <w:ins w:id="13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ins w:id="14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A.</w:t>
              </w:r>
            </w:ins>
          </w:p>
        </w:tc>
        <w:tc>
          <w:tcPr>
            <w:tcW w:w="6156" w:type="dxa"/>
            <w:gridSpan w:val="3"/>
          </w:tcPr>
          <w:p w14:paraId="6A0BE77B" w14:textId="77777777" w:rsidR="00AE263C" w:rsidRPr="00263DCD" w:rsidRDefault="00AE263C" w:rsidP="0055141D">
            <w:pPr>
              <w:pStyle w:val="Default"/>
              <w:rPr>
                <w:ins w:id="15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16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Bahan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 xml:space="preserve"> Baku:</w:t>
              </w:r>
            </w:ins>
          </w:p>
        </w:tc>
        <w:tc>
          <w:tcPr>
            <w:tcW w:w="2487" w:type="dxa"/>
          </w:tcPr>
          <w:p w14:paraId="65BC46B4" w14:textId="77777777" w:rsidR="00AE263C" w:rsidRPr="00263DCD" w:rsidRDefault="00AE263C" w:rsidP="0055141D">
            <w:pPr>
              <w:pStyle w:val="Default"/>
              <w:rPr>
                <w:ins w:id="17" w:author="user" w:date="2019-07-04T18:15:00Z"/>
                <w:rFonts w:ascii="Arial" w:hAnsi="Arial" w:cs="Arial"/>
                <w:b/>
                <w:i/>
                <w:color w:val="auto"/>
                <w:sz w:val="22"/>
                <w:szCs w:val="22"/>
              </w:rPr>
            </w:pPr>
          </w:p>
        </w:tc>
      </w:tr>
      <w:tr w:rsidR="00AE263C" w:rsidRPr="00F63528" w14:paraId="06C42C2B" w14:textId="77777777" w:rsidTr="00AE263C">
        <w:trPr>
          <w:jc w:val="center"/>
          <w:ins w:id="18" w:author="user" w:date="2019-07-04T18:15:00Z"/>
        </w:trPr>
        <w:tc>
          <w:tcPr>
            <w:tcW w:w="571" w:type="dxa"/>
          </w:tcPr>
          <w:p w14:paraId="7E06D317" w14:textId="77777777" w:rsidR="00AE263C" w:rsidRPr="00514E5B" w:rsidRDefault="00AE263C" w:rsidP="0055141D">
            <w:pPr>
              <w:pStyle w:val="Default"/>
              <w:jc w:val="center"/>
              <w:rPr>
                <w:ins w:id="19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ins w:id="20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1.</w:t>
              </w:r>
            </w:ins>
          </w:p>
        </w:tc>
        <w:tc>
          <w:tcPr>
            <w:tcW w:w="1794" w:type="dxa"/>
          </w:tcPr>
          <w:p w14:paraId="66DD2120" w14:textId="00963F8F" w:rsidR="00AE263C" w:rsidRPr="00F63528" w:rsidRDefault="00AE263C" w:rsidP="0055141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0" w:type="dxa"/>
          </w:tcPr>
          <w:p w14:paraId="4C4CBEA3" w14:textId="4A497EE7" w:rsidR="00AE263C" w:rsidRPr="00F63528" w:rsidRDefault="00AE263C" w:rsidP="0055141D">
            <w:pPr>
              <w:pStyle w:val="ListParagraph"/>
              <w:ind w:left="0"/>
              <w:rPr>
                <w:ins w:id="21" w:author="user" w:date="2019-07-04T18:15:00Z"/>
                <w:rFonts w:ascii="Arial" w:hAnsi="Arial" w:cs="Arial"/>
                <w:color w:val="0000FF"/>
              </w:rPr>
            </w:pPr>
          </w:p>
        </w:tc>
        <w:tc>
          <w:tcPr>
            <w:tcW w:w="2942" w:type="dxa"/>
          </w:tcPr>
          <w:p w14:paraId="373A5047" w14:textId="74390388" w:rsidR="00AE263C" w:rsidRPr="00F63528" w:rsidRDefault="00AE263C" w:rsidP="0055141D">
            <w:pPr>
              <w:rPr>
                <w:ins w:id="22" w:author="user" w:date="2019-07-04T18:15:00Z"/>
                <w:rFonts w:ascii="Arial" w:hAnsi="Arial" w:cs="Arial"/>
                <w:color w:val="0000FF"/>
              </w:rPr>
            </w:pPr>
          </w:p>
        </w:tc>
        <w:tc>
          <w:tcPr>
            <w:tcW w:w="2487" w:type="dxa"/>
          </w:tcPr>
          <w:p w14:paraId="53267E32" w14:textId="55533585" w:rsidR="00AE263C" w:rsidRPr="00F63528" w:rsidRDefault="00AE263C" w:rsidP="0055141D">
            <w:pPr>
              <w:pStyle w:val="Default"/>
              <w:rPr>
                <w:ins w:id="23" w:author="user" w:date="2019-07-04T18:15:00Z"/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AE263C" w:rsidRPr="00F63528" w14:paraId="015B9CF5" w14:textId="77777777" w:rsidTr="00AE263C">
        <w:trPr>
          <w:jc w:val="center"/>
          <w:ins w:id="24" w:author="user" w:date="2019-07-04T18:15:00Z"/>
        </w:trPr>
        <w:tc>
          <w:tcPr>
            <w:tcW w:w="571" w:type="dxa"/>
          </w:tcPr>
          <w:p w14:paraId="2EDF2598" w14:textId="77777777" w:rsidR="00AE263C" w:rsidRPr="00514E5B" w:rsidRDefault="00AE263C" w:rsidP="0055141D">
            <w:pPr>
              <w:pStyle w:val="Default"/>
              <w:jc w:val="center"/>
              <w:rPr>
                <w:ins w:id="25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ins w:id="26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2.</w:t>
              </w:r>
            </w:ins>
          </w:p>
        </w:tc>
        <w:tc>
          <w:tcPr>
            <w:tcW w:w="1794" w:type="dxa"/>
          </w:tcPr>
          <w:p w14:paraId="41B205FF" w14:textId="77E3351F" w:rsidR="00AE263C" w:rsidRPr="00F63528" w:rsidRDefault="00AE263C" w:rsidP="0055141D">
            <w:pPr>
              <w:pStyle w:val="Default"/>
              <w:rPr>
                <w:ins w:id="27" w:author="user" w:date="2019-07-04T18:15:00Z"/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4BE23541" w14:textId="076990C3" w:rsidR="00AE263C" w:rsidRPr="00F63528" w:rsidRDefault="00AE263C" w:rsidP="0055141D">
            <w:pPr>
              <w:pStyle w:val="Default"/>
              <w:jc w:val="both"/>
              <w:rPr>
                <w:ins w:id="28" w:author="user" w:date="2019-07-04T18:15:00Z"/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  <w:shd w:val="clear" w:color="auto" w:fill="auto"/>
          </w:tcPr>
          <w:p w14:paraId="4021DD3F" w14:textId="6BBB3192" w:rsidR="00AE263C" w:rsidRPr="00AF4B3B" w:rsidRDefault="00AE263C" w:rsidP="0055141D">
            <w:pPr>
              <w:pStyle w:val="Default"/>
              <w:rPr>
                <w:ins w:id="29" w:author="user" w:date="2019-07-04T18:15:00Z"/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6E31A388" w14:textId="1F110A0C" w:rsidR="00AE263C" w:rsidRPr="00F63528" w:rsidRDefault="00AE263C" w:rsidP="0055141D">
            <w:pPr>
              <w:pStyle w:val="Default"/>
              <w:rPr>
                <w:ins w:id="30" w:author="user" w:date="2019-07-04T18:15:00Z"/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AE263C" w:rsidRPr="00F63528" w14:paraId="3F915F58" w14:textId="77777777" w:rsidTr="00AE263C">
        <w:trPr>
          <w:jc w:val="center"/>
        </w:trPr>
        <w:tc>
          <w:tcPr>
            <w:tcW w:w="571" w:type="dxa"/>
          </w:tcPr>
          <w:p w14:paraId="32A122EB" w14:textId="77777777" w:rsidR="00AE263C" w:rsidRPr="00514E5B" w:rsidRDefault="00AE263C" w:rsidP="0055141D">
            <w:pPr>
              <w:pStyle w:val="Default"/>
              <w:jc w:val="center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r w:rsidRPr="00514E5B">
              <w:rPr>
                <w:rFonts w:ascii="Arial" w:hAnsi="Arial" w:cs="Arial"/>
                <w:iCs/>
                <w:color w:val="0000FF"/>
                <w:sz w:val="22"/>
                <w:szCs w:val="22"/>
              </w:rPr>
              <w:t>3.</w:t>
            </w:r>
          </w:p>
        </w:tc>
        <w:tc>
          <w:tcPr>
            <w:tcW w:w="1794" w:type="dxa"/>
          </w:tcPr>
          <w:p w14:paraId="6AC568E3" w14:textId="18F93456" w:rsidR="00AE263C" w:rsidRPr="00F63528" w:rsidRDefault="00AE263C" w:rsidP="0055141D">
            <w:pPr>
              <w:pStyle w:val="Default"/>
              <w:rPr>
                <w:rFonts w:ascii="Arial" w:hAnsi="Arial" w:cs="Arial"/>
                <w:bCs/>
                <w:iCs/>
                <w:color w:val="0000FF"/>
                <w:spacing w:val="-20"/>
                <w:sz w:val="22"/>
                <w:szCs w:val="22"/>
                <w:lang w:val="sv-SE"/>
              </w:rPr>
            </w:pPr>
          </w:p>
        </w:tc>
        <w:tc>
          <w:tcPr>
            <w:tcW w:w="1420" w:type="dxa"/>
          </w:tcPr>
          <w:p w14:paraId="1D7901ED" w14:textId="7AE75D74" w:rsidR="00AE263C" w:rsidRPr="00F63528" w:rsidRDefault="00AE263C" w:rsidP="0055141D">
            <w:pPr>
              <w:pStyle w:val="Default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464B9B64" w14:textId="75CE001D" w:rsidR="00AE263C" w:rsidRPr="00F63528" w:rsidRDefault="00AE263C" w:rsidP="0055141D">
            <w:pPr>
              <w:pStyle w:val="Default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  <w:vAlign w:val="center"/>
          </w:tcPr>
          <w:p w14:paraId="5D95314E" w14:textId="6279CD83" w:rsidR="00AE263C" w:rsidRPr="00514E5B" w:rsidRDefault="00AE263C" w:rsidP="0055141D">
            <w:pPr>
              <w:rPr>
                <w:rFonts w:ascii="Arial" w:hAnsi="Arial" w:cs="Arial"/>
                <w:color w:val="0000FF"/>
                <w:lang w:val="en-GB"/>
              </w:rPr>
            </w:pPr>
          </w:p>
        </w:tc>
      </w:tr>
      <w:tr w:rsidR="00AE263C" w:rsidRPr="00514E5B" w14:paraId="7459363C" w14:textId="77777777" w:rsidTr="00AE263C">
        <w:trPr>
          <w:jc w:val="center"/>
          <w:ins w:id="31" w:author="user" w:date="2019-07-04T18:15:00Z"/>
        </w:trPr>
        <w:tc>
          <w:tcPr>
            <w:tcW w:w="571" w:type="dxa"/>
          </w:tcPr>
          <w:p w14:paraId="47037CEC" w14:textId="77777777" w:rsidR="00AE263C" w:rsidRPr="00514E5B" w:rsidRDefault="00AE263C" w:rsidP="0055141D">
            <w:pPr>
              <w:pStyle w:val="Default"/>
              <w:jc w:val="both"/>
              <w:rPr>
                <w:ins w:id="32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proofErr w:type="spellStart"/>
            <w:ins w:id="33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dst</w:t>
              </w:r>
              <w:proofErr w:type="spellEnd"/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.</w:t>
              </w:r>
            </w:ins>
          </w:p>
        </w:tc>
        <w:tc>
          <w:tcPr>
            <w:tcW w:w="1794" w:type="dxa"/>
          </w:tcPr>
          <w:p w14:paraId="6BDC4E49" w14:textId="77777777" w:rsidR="00AE263C" w:rsidRPr="00514E5B" w:rsidRDefault="00AE263C" w:rsidP="0055141D">
            <w:pPr>
              <w:pStyle w:val="Default"/>
              <w:rPr>
                <w:ins w:id="34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7DB43D94" w14:textId="77777777" w:rsidR="00AE263C" w:rsidRPr="00514E5B" w:rsidRDefault="00AE263C" w:rsidP="0055141D">
            <w:pPr>
              <w:pStyle w:val="Default"/>
              <w:jc w:val="both"/>
              <w:rPr>
                <w:ins w:id="35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06AB48BC" w14:textId="77777777" w:rsidR="00AE263C" w:rsidRPr="00514E5B" w:rsidRDefault="00AE263C" w:rsidP="0055141D">
            <w:pPr>
              <w:pStyle w:val="Default"/>
              <w:jc w:val="both"/>
              <w:rPr>
                <w:ins w:id="36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74121269" w14:textId="77777777" w:rsidR="00AE263C" w:rsidRPr="00514E5B" w:rsidRDefault="00AE263C" w:rsidP="0055141D">
            <w:pPr>
              <w:pStyle w:val="Default"/>
              <w:rPr>
                <w:ins w:id="37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263DCD" w14:paraId="355615EA" w14:textId="77777777" w:rsidTr="00AE263C">
        <w:trPr>
          <w:jc w:val="center"/>
          <w:ins w:id="38" w:author="user" w:date="2019-07-04T18:15:00Z"/>
        </w:trPr>
        <w:tc>
          <w:tcPr>
            <w:tcW w:w="571" w:type="dxa"/>
          </w:tcPr>
          <w:p w14:paraId="1D8291D0" w14:textId="77777777" w:rsidR="00AE263C" w:rsidRPr="00263DCD" w:rsidRDefault="00AE263C" w:rsidP="0055141D">
            <w:pPr>
              <w:pStyle w:val="Default"/>
              <w:jc w:val="both"/>
              <w:rPr>
                <w:ins w:id="39" w:author="user" w:date="2019-07-04T18:15:00Z"/>
                <w:rFonts w:ascii="Arial" w:hAnsi="Arial" w:cs="Arial"/>
                <w:i/>
                <w:color w:val="auto"/>
                <w:sz w:val="22"/>
                <w:szCs w:val="22"/>
              </w:rPr>
            </w:pPr>
            <w:ins w:id="40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B.</w:t>
              </w:r>
            </w:ins>
          </w:p>
        </w:tc>
        <w:tc>
          <w:tcPr>
            <w:tcW w:w="6156" w:type="dxa"/>
            <w:gridSpan w:val="3"/>
          </w:tcPr>
          <w:p w14:paraId="35208F56" w14:textId="77777777" w:rsidR="00AE263C" w:rsidRPr="00263DCD" w:rsidRDefault="00AE263C" w:rsidP="0055141D">
            <w:pPr>
              <w:pStyle w:val="Default"/>
              <w:jc w:val="both"/>
              <w:rPr>
                <w:ins w:id="41" w:author="user" w:date="2019-07-04T18:15:00Z"/>
                <w:rFonts w:ascii="Arial" w:hAnsi="Arial" w:cs="Arial"/>
                <w:i/>
                <w:color w:val="auto"/>
                <w:sz w:val="22"/>
                <w:szCs w:val="22"/>
              </w:rPr>
            </w:pPr>
            <w:proofErr w:type="spellStart"/>
            <w:ins w:id="42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Bahan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Tambahan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/</w:t>
              </w:r>
              <w:proofErr w:type="spellStart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Penolong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:</w:t>
              </w:r>
            </w:ins>
          </w:p>
        </w:tc>
        <w:tc>
          <w:tcPr>
            <w:tcW w:w="2487" w:type="dxa"/>
          </w:tcPr>
          <w:p w14:paraId="3D27A79D" w14:textId="77777777" w:rsidR="00AE263C" w:rsidRPr="00263DCD" w:rsidRDefault="00AE263C" w:rsidP="0055141D">
            <w:pPr>
              <w:pStyle w:val="Default"/>
              <w:jc w:val="both"/>
              <w:rPr>
                <w:ins w:id="43" w:author="user" w:date="2019-07-04T18:15:00Z"/>
                <w:rFonts w:ascii="Arial" w:hAnsi="Arial" w:cs="Arial"/>
                <w:b/>
                <w:i/>
                <w:color w:val="auto"/>
                <w:sz w:val="22"/>
                <w:szCs w:val="22"/>
              </w:rPr>
            </w:pPr>
          </w:p>
        </w:tc>
      </w:tr>
      <w:tr w:rsidR="00AE263C" w:rsidRPr="00514E5B" w14:paraId="61DDCA7A" w14:textId="77777777" w:rsidTr="00AE263C">
        <w:trPr>
          <w:jc w:val="center"/>
          <w:ins w:id="44" w:author="user" w:date="2019-07-04T18:15:00Z"/>
        </w:trPr>
        <w:tc>
          <w:tcPr>
            <w:tcW w:w="571" w:type="dxa"/>
          </w:tcPr>
          <w:p w14:paraId="429390B8" w14:textId="77777777" w:rsidR="00AE263C" w:rsidRPr="00514E5B" w:rsidRDefault="00AE263C" w:rsidP="0055141D">
            <w:pPr>
              <w:pStyle w:val="Default"/>
              <w:jc w:val="center"/>
              <w:rPr>
                <w:ins w:id="45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ins w:id="46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1.</w:t>
              </w:r>
            </w:ins>
          </w:p>
        </w:tc>
        <w:tc>
          <w:tcPr>
            <w:tcW w:w="1794" w:type="dxa"/>
          </w:tcPr>
          <w:p w14:paraId="3223AD19" w14:textId="39E25E06" w:rsidR="00AE263C" w:rsidRPr="00514E5B" w:rsidRDefault="00AE263C" w:rsidP="0055141D">
            <w:pPr>
              <w:pStyle w:val="Default"/>
              <w:rPr>
                <w:ins w:id="47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2E8BDC05" w14:textId="507BD68A" w:rsidR="00AE263C" w:rsidRPr="00514E5B" w:rsidRDefault="00AE263C" w:rsidP="0055141D">
            <w:pPr>
              <w:pStyle w:val="Default"/>
              <w:rPr>
                <w:ins w:id="48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468478D8" w14:textId="26240FB8" w:rsidR="00AE263C" w:rsidRPr="00514E5B" w:rsidRDefault="00AE263C" w:rsidP="0055141D">
            <w:pPr>
              <w:pStyle w:val="Default"/>
              <w:rPr>
                <w:ins w:id="49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631CC5D1" w14:textId="2B599133" w:rsidR="00AE263C" w:rsidRPr="00514E5B" w:rsidRDefault="00AE263C" w:rsidP="0055141D">
            <w:pPr>
              <w:pStyle w:val="Default"/>
              <w:rPr>
                <w:ins w:id="50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514E5B" w14:paraId="585020B1" w14:textId="77777777" w:rsidTr="00AE263C">
        <w:trPr>
          <w:jc w:val="center"/>
          <w:ins w:id="51" w:author="user" w:date="2019-07-04T18:15:00Z"/>
        </w:trPr>
        <w:tc>
          <w:tcPr>
            <w:tcW w:w="571" w:type="dxa"/>
          </w:tcPr>
          <w:p w14:paraId="14AD8536" w14:textId="77777777" w:rsidR="00AE263C" w:rsidRPr="00514E5B" w:rsidRDefault="00AE263C" w:rsidP="0055141D">
            <w:pPr>
              <w:pStyle w:val="Default"/>
              <w:jc w:val="center"/>
              <w:rPr>
                <w:ins w:id="52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ins w:id="53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2.</w:t>
              </w:r>
            </w:ins>
          </w:p>
        </w:tc>
        <w:tc>
          <w:tcPr>
            <w:tcW w:w="1794" w:type="dxa"/>
          </w:tcPr>
          <w:p w14:paraId="5FDC28C1" w14:textId="392EB28D" w:rsidR="00AE263C" w:rsidRPr="00514E5B" w:rsidRDefault="00AE263C" w:rsidP="0055141D">
            <w:pPr>
              <w:pStyle w:val="Default"/>
              <w:rPr>
                <w:ins w:id="54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54C83B3D" w14:textId="2E381948" w:rsidR="00AE263C" w:rsidRPr="00514E5B" w:rsidRDefault="00AE263C" w:rsidP="0055141D">
            <w:pPr>
              <w:pStyle w:val="Default"/>
              <w:jc w:val="both"/>
              <w:rPr>
                <w:ins w:id="55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218313A7" w14:textId="77777777" w:rsidR="00AE263C" w:rsidRPr="00514E5B" w:rsidRDefault="00AE263C" w:rsidP="0055141D">
            <w:pPr>
              <w:pStyle w:val="Default"/>
              <w:rPr>
                <w:ins w:id="56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3C95C26A" w14:textId="3C3DE99E" w:rsidR="00AE263C" w:rsidRPr="00514E5B" w:rsidRDefault="00AE263C" w:rsidP="0055141D">
            <w:pPr>
              <w:pStyle w:val="Default"/>
              <w:rPr>
                <w:ins w:id="57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514E5B" w14:paraId="2DA67A0B" w14:textId="77777777" w:rsidTr="00AE263C">
        <w:trPr>
          <w:jc w:val="center"/>
          <w:ins w:id="58" w:author="user" w:date="2019-07-04T18:15:00Z"/>
        </w:trPr>
        <w:tc>
          <w:tcPr>
            <w:tcW w:w="571" w:type="dxa"/>
          </w:tcPr>
          <w:p w14:paraId="15030B62" w14:textId="77777777" w:rsidR="00AE263C" w:rsidRPr="00514E5B" w:rsidRDefault="00AE263C" w:rsidP="0055141D">
            <w:pPr>
              <w:pStyle w:val="Default"/>
              <w:jc w:val="both"/>
              <w:rPr>
                <w:ins w:id="59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proofErr w:type="spellStart"/>
            <w:ins w:id="60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dst</w:t>
              </w:r>
              <w:proofErr w:type="spellEnd"/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.</w:t>
              </w:r>
            </w:ins>
          </w:p>
        </w:tc>
        <w:tc>
          <w:tcPr>
            <w:tcW w:w="1794" w:type="dxa"/>
          </w:tcPr>
          <w:p w14:paraId="30D8635A" w14:textId="77777777" w:rsidR="00AE263C" w:rsidRPr="00514E5B" w:rsidRDefault="00AE263C" w:rsidP="0055141D">
            <w:pPr>
              <w:pStyle w:val="Default"/>
              <w:rPr>
                <w:ins w:id="61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786848BC" w14:textId="77777777" w:rsidR="00AE263C" w:rsidRPr="00514E5B" w:rsidRDefault="00AE263C" w:rsidP="0055141D">
            <w:pPr>
              <w:pStyle w:val="Default"/>
              <w:jc w:val="both"/>
              <w:rPr>
                <w:ins w:id="62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53BB5AB8" w14:textId="77777777" w:rsidR="00AE263C" w:rsidRPr="00514E5B" w:rsidRDefault="00AE263C" w:rsidP="0055141D">
            <w:pPr>
              <w:pStyle w:val="Default"/>
              <w:jc w:val="both"/>
              <w:rPr>
                <w:ins w:id="63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55941996" w14:textId="77777777" w:rsidR="00AE263C" w:rsidRPr="00514E5B" w:rsidRDefault="00AE263C" w:rsidP="0055141D">
            <w:pPr>
              <w:pStyle w:val="Default"/>
              <w:rPr>
                <w:ins w:id="64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263DCD" w14:paraId="6CCD1B60" w14:textId="77777777" w:rsidTr="00AE263C">
        <w:trPr>
          <w:jc w:val="center"/>
          <w:ins w:id="65" w:author="user" w:date="2019-07-04T18:15:00Z"/>
        </w:trPr>
        <w:tc>
          <w:tcPr>
            <w:tcW w:w="571" w:type="dxa"/>
          </w:tcPr>
          <w:p w14:paraId="66A4B6B6" w14:textId="77777777" w:rsidR="00AE263C" w:rsidRPr="00263DCD" w:rsidRDefault="00AE263C" w:rsidP="0055141D">
            <w:pPr>
              <w:pStyle w:val="Default"/>
              <w:jc w:val="both"/>
              <w:rPr>
                <w:ins w:id="66" w:author="user" w:date="2019-07-04T18:15:00Z"/>
                <w:rFonts w:ascii="Arial" w:hAnsi="Arial" w:cs="Arial"/>
                <w:i/>
                <w:color w:val="auto"/>
                <w:sz w:val="22"/>
                <w:szCs w:val="22"/>
              </w:rPr>
            </w:pPr>
            <w:ins w:id="67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C.</w:t>
              </w:r>
            </w:ins>
          </w:p>
        </w:tc>
        <w:tc>
          <w:tcPr>
            <w:tcW w:w="6156" w:type="dxa"/>
            <w:gridSpan w:val="3"/>
          </w:tcPr>
          <w:p w14:paraId="58023F3B" w14:textId="77777777" w:rsidR="00AE263C" w:rsidRPr="00263DCD" w:rsidRDefault="00AE263C" w:rsidP="0055141D">
            <w:pPr>
              <w:pStyle w:val="Default"/>
              <w:jc w:val="both"/>
              <w:rPr>
                <w:ins w:id="68" w:author="user" w:date="2019-07-04T18:15:00Z"/>
                <w:rFonts w:ascii="Arial" w:hAnsi="Arial" w:cs="Arial"/>
                <w:i/>
                <w:color w:val="auto"/>
                <w:sz w:val="22"/>
                <w:szCs w:val="22"/>
              </w:rPr>
            </w:pPr>
            <w:proofErr w:type="spellStart"/>
            <w:ins w:id="69" w:author="user" w:date="2019-07-04T18:15:00Z"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Bahan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Pengemas</w:t>
              </w:r>
              <w:proofErr w:type="spellEnd"/>
              <w:r w:rsidRPr="00263DCD">
                <w:rPr>
                  <w:rFonts w:ascii="Arial" w:hAnsi="Arial" w:cs="Arial"/>
                  <w:b/>
                  <w:i/>
                  <w:color w:val="auto"/>
                  <w:sz w:val="22"/>
                  <w:szCs w:val="22"/>
                </w:rPr>
                <w:t>:</w:t>
              </w:r>
            </w:ins>
          </w:p>
        </w:tc>
        <w:tc>
          <w:tcPr>
            <w:tcW w:w="2487" w:type="dxa"/>
          </w:tcPr>
          <w:p w14:paraId="69408F7A" w14:textId="77777777" w:rsidR="00AE263C" w:rsidRPr="00263DCD" w:rsidRDefault="00AE263C" w:rsidP="0055141D">
            <w:pPr>
              <w:pStyle w:val="Default"/>
              <w:jc w:val="both"/>
              <w:rPr>
                <w:ins w:id="70" w:author="user" w:date="2019-07-04T18:15:00Z"/>
                <w:rFonts w:ascii="Arial" w:hAnsi="Arial" w:cs="Arial"/>
                <w:b/>
                <w:i/>
                <w:color w:val="auto"/>
                <w:sz w:val="22"/>
                <w:szCs w:val="22"/>
              </w:rPr>
            </w:pPr>
          </w:p>
        </w:tc>
      </w:tr>
      <w:tr w:rsidR="00AE263C" w:rsidRPr="00514E5B" w14:paraId="092605BD" w14:textId="77777777" w:rsidTr="00AE263C">
        <w:trPr>
          <w:jc w:val="center"/>
          <w:ins w:id="71" w:author="user" w:date="2019-07-04T18:15:00Z"/>
        </w:trPr>
        <w:tc>
          <w:tcPr>
            <w:tcW w:w="571" w:type="dxa"/>
          </w:tcPr>
          <w:p w14:paraId="13A02CD6" w14:textId="77777777" w:rsidR="00AE263C" w:rsidRPr="00514E5B" w:rsidRDefault="00AE263C" w:rsidP="0055141D">
            <w:pPr>
              <w:pStyle w:val="Default"/>
              <w:jc w:val="center"/>
              <w:rPr>
                <w:ins w:id="72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  <w:ins w:id="73" w:author="user" w:date="2019-07-04T18:15:00Z">
              <w:r w:rsidRPr="00514E5B">
                <w:rPr>
                  <w:rFonts w:ascii="Arial" w:hAnsi="Arial" w:cs="Arial"/>
                  <w:iCs/>
                  <w:color w:val="0000FF"/>
                  <w:sz w:val="22"/>
                  <w:szCs w:val="22"/>
                </w:rPr>
                <w:t>1.</w:t>
              </w:r>
            </w:ins>
          </w:p>
        </w:tc>
        <w:tc>
          <w:tcPr>
            <w:tcW w:w="1794" w:type="dxa"/>
          </w:tcPr>
          <w:p w14:paraId="02E4C412" w14:textId="693F9625" w:rsidR="00AE263C" w:rsidRPr="00514E5B" w:rsidRDefault="00AE263C" w:rsidP="0055141D">
            <w:pPr>
              <w:pStyle w:val="ListParagraph"/>
              <w:ind w:left="0"/>
              <w:rPr>
                <w:ins w:id="74" w:author="user" w:date="2019-07-04T18:15:00Z"/>
                <w:rFonts w:ascii="Arial" w:hAnsi="Arial" w:cs="Arial"/>
                <w:iCs/>
                <w:color w:val="0000FF"/>
              </w:rPr>
            </w:pPr>
          </w:p>
        </w:tc>
        <w:tc>
          <w:tcPr>
            <w:tcW w:w="1420" w:type="dxa"/>
          </w:tcPr>
          <w:p w14:paraId="1D428E1B" w14:textId="47281F25" w:rsidR="00AE263C" w:rsidRPr="00514E5B" w:rsidRDefault="00AE263C" w:rsidP="0055141D">
            <w:pPr>
              <w:pStyle w:val="Default"/>
              <w:jc w:val="both"/>
              <w:rPr>
                <w:ins w:id="75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1D5251B1" w14:textId="2FB17D7E" w:rsidR="00AE263C" w:rsidRPr="00514E5B" w:rsidRDefault="00AE263C" w:rsidP="0055141D">
            <w:pPr>
              <w:pStyle w:val="Default"/>
              <w:rPr>
                <w:ins w:id="76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7A14C066" w14:textId="4F84AB6E" w:rsidR="00AE263C" w:rsidRPr="00514E5B" w:rsidRDefault="00AE263C" w:rsidP="0055141D">
            <w:pPr>
              <w:pStyle w:val="Default"/>
              <w:rPr>
                <w:ins w:id="77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514E5B" w14:paraId="468A486E" w14:textId="77777777" w:rsidTr="00AE263C">
        <w:trPr>
          <w:jc w:val="center"/>
        </w:trPr>
        <w:tc>
          <w:tcPr>
            <w:tcW w:w="571" w:type="dxa"/>
          </w:tcPr>
          <w:p w14:paraId="12B6E0BB" w14:textId="77777777" w:rsidR="00AE263C" w:rsidRPr="00514E5B" w:rsidRDefault="00AE263C" w:rsidP="0055141D">
            <w:pPr>
              <w:pStyle w:val="Default"/>
              <w:jc w:val="center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FF"/>
                <w:sz w:val="22"/>
                <w:szCs w:val="22"/>
              </w:rPr>
              <w:t>2.</w:t>
            </w:r>
          </w:p>
        </w:tc>
        <w:tc>
          <w:tcPr>
            <w:tcW w:w="1794" w:type="dxa"/>
          </w:tcPr>
          <w:p w14:paraId="0CD81AD6" w14:textId="52F6122E" w:rsidR="00AE263C" w:rsidRDefault="00AE263C" w:rsidP="0055141D">
            <w:pPr>
              <w:pStyle w:val="ListParagraph"/>
              <w:ind w:left="0"/>
              <w:rPr>
                <w:rFonts w:ascii="Arial" w:hAnsi="Arial" w:cs="Arial"/>
                <w:iCs/>
                <w:color w:val="0000FF"/>
                <w:lang w:val="en-US"/>
              </w:rPr>
            </w:pPr>
          </w:p>
        </w:tc>
        <w:tc>
          <w:tcPr>
            <w:tcW w:w="1420" w:type="dxa"/>
          </w:tcPr>
          <w:p w14:paraId="598A405C" w14:textId="1517F3F1" w:rsidR="00AE263C" w:rsidRPr="00514E5B" w:rsidRDefault="00AE263C" w:rsidP="0055141D">
            <w:pPr>
              <w:pStyle w:val="ListParagraph"/>
              <w:ind w:left="0"/>
              <w:rPr>
                <w:rFonts w:ascii="Arial" w:hAnsi="Arial" w:cs="Arial"/>
                <w:iCs/>
                <w:color w:val="0000FF"/>
                <w:lang w:val="en-US"/>
              </w:rPr>
            </w:pPr>
          </w:p>
        </w:tc>
        <w:tc>
          <w:tcPr>
            <w:tcW w:w="2942" w:type="dxa"/>
          </w:tcPr>
          <w:p w14:paraId="27D3E13D" w14:textId="2F34BBDE" w:rsidR="00AE263C" w:rsidRPr="00514E5B" w:rsidRDefault="00AE263C" w:rsidP="0055141D">
            <w:pPr>
              <w:pStyle w:val="Default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0674B682" w14:textId="47700320" w:rsidR="00AE263C" w:rsidRPr="00514E5B" w:rsidRDefault="00AE263C" w:rsidP="0055141D">
            <w:pPr>
              <w:pStyle w:val="Default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</w:tr>
      <w:tr w:rsidR="00AE263C" w:rsidRPr="00263DCD" w14:paraId="4F8BFD05" w14:textId="77777777" w:rsidTr="00AE263C">
        <w:trPr>
          <w:jc w:val="center"/>
          <w:ins w:id="78" w:author="user" w:date="2019-07-04T18:15:00Z"/>
        </w:trPr>
        <w:tc>
          <w:tcPr>
            <w:tcW w:w="571" w:type="dxa"/>
          </w:tcPr>
          <w:p w14:paraId="42098E6F" w14:textId="77777777" w:rsidR="00AE263C" w:rsidRPr="00263DCD" w:rsidRDefault="00AE263C" w:rsidP="0055141D">
            <w:pPr>
              <w:pStyle w:val="Default"/>
              <w:jc w:val="both"/>
              <w:rPr>
                <w:ins w:id="79" w:author="user" w:date="2019-07-04T18:15:00Z"/>
                <w:rFonts w:ascii="Arial" w:hAnsi="Arial" w:cs="Arial"/>
                <w:i/>
                <w:color w:val="0000FF"/>
                <w:sz w:val="22"/>
                <w:szCs w:val="22"/>
              </w:rPr>
            </w:pPr>
            <w:proofErr w:type="spellStart"/>
            <w:ins w:id="80" w:author="user" w:date="2019-07-04T18:15:00Z">
              <w:r w:rsidRPr="00263DCD">
                <w:rPr>
                  <w:rFonts w:ascii="Arial" w:hAnsi="Arial" w:cs="Arial"/>
                  <w:i/>
                  <w:color w:val="0000FF"/>
                  <w:sz w:val="22"/>
                  <w:szCs w:val="22"/>
                </w:rPr>
                <w:t>dst</w:t>
              </w:r>
              <w:proofErr w:type="spellEnd"/>
              <w:r w:rsidRPr="00263DCD">
                <w:rPr>
                  <w:rFonts w:ascii="Arial" w:hAnsi="Arial" w:cs="Arial"/>
                  <w:i/>
                  <w:color w:val="0000FF"/>
                  <w:sz w:val="22"/>
                  <w:szCs w:val="22"/>
                </w:rPr>
                <w:t>.</w:t>
              </w:r>
            </w:ins>
          </w:p>
        </w:tc>
        <w:tc>
          <w:tcPr>
            <w:tcW w:w="1794" w:type="dxa"/>
          </w:tcPr>
          <w:p w14:paraId="03AA1670" w14:textId="77777777" w:rsidR="00AE263C" w:rsidRPr="00263DCD" w:rsidRDefault="00AE263C" w:rsidP="0055141D">
            <w:pPr>
              <w:pStyle w:val="Default"/>
              <w:rPr>
                <w:ins w:id="81" w:author="user" w:date="2019-07-04T18:15:00Z"/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  <w:tc>
          <w:tcPr>
            <w:tcW w:w="1420" w:type="dxa"/>
          </w:tcPr>
          <w:p w14:paraId="2F2B7F8F" w14:textId="77777777" w:rsidR="00AE263C" w:rsidRPr="00263DCD" w:rsidRDefault="00AE263C" w:rsidP="0055141D">
            <w:pPr>
              <w:pStyle w:val="Default"/>
              <w:jc w:val="both"/>
              <w:rPr>
                <w:ins w:id="82" w:author="user" w:date="2019-07-04T18:15:00Z"/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  <w:tc>
          <w:tcPr>
            <w:tcW w:w="2942" w:type="dxa"/>
          </w:tcPr>
          <w:p w14:paraId="32C9659F" w14:textId="77777777" w:rsidR="00AE263C" w:rsidRPr="00263DCD" w:rsidRDefault="00AE263C" w:rsidP="0055141D">
            <w:pPr>
              <w:pStyle w:val="Default"/>
              <w:jc w:val="both"/>
              <w:rPr>
                <w:ins w:id="83" w:author="user" w:date="2019-07-04T18:15:00Z"/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  <w:tc>
          <w:tcPr>
            <w:tcW w:w="2487" w:type="dxa"/>
          </w:tcPr>
          <w:p w14:paraId="734C41FA" w14:textId="77777777" w:rsidR="00AE263C" w:rsidRPr="00263DCD" w:rsidRDefault="00AE263C" w:rsidP="0055141D">
            <w:pPr>
              <w:pStyle w:val="Default"/>
              <w:rPr>
                <w:ins w:id="84" w:author="user" w:date="2019-07-04T18:15:00Z"/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</w:tbl>
    <w:p w14:paraId="06FC146F" w14:textId="77777777" w:rsidR="00410C44" w:rsidRDefault="00410C44"/>
    <w:sectPr w:rsidR="00410C44" w:rsidSect="009D4D7E">
      <w:headerReference w:type="default" r:id="rId6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6BE77" w14:textId="77777777" w:rsidR="00705984" w:rsidRDefault="00705984" w:rsidP="00AE263C">
      <w:pPr>
        <w:spacing w:after="0" w:line="240" w:lineRule="auto"/>
      </w:pPr>
      <w:r>
        <w:separator/>
      </w:r>
    </w:p>
  </w:endnote>
  <w:endnote w:type="continuationSeparator" w:id="0">
    <w:p w14:paraId="3F00C197" w14:textId="77777777" w:rsidR="00705984" w:rsidRDefault="00705984" w:rsidP="00AE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C49CA" w14:textId="77777777" w:rsidR="00705984" w:rsidRDefault="00705984" w:rsidP="00AE263C">
      <w:pPr>
        <w:spacing w:after="0" w:line="240" w:lineRule="auto"/>
      </w:pPr>
      <w:r>
        <w:separator/>
      </w:r>
    </w:p>
  </w:footnote>
  <w:footnote w:type="continuationSeparator" w:id="0">
    <w:p w14:paraId="57E0C3E4" w14:textId="77777777" w:rsidR="00705984" w:rsidRDefault="00705984" w:rsidP="00AE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246" w:type="dxa"/>
      <w:tblLayout w:type="fixed"/>
      <w:tblLook w:val="04A0" w:firstRow="1" w:lastRow="0" w:firstColumn="1" w:lastColumn="0" w:noHBand="0" w:noVBand="1"/>
    </w:tblPr>
    <w:tblGrid>
      <w:gridCol w:w="1838"/>
      <w:gridCol w:w="1418"/>
      <w:gridCol w:w="3969"/>
      <w:gridCol w:w="2021"/>
    </w:tblGrid>
    <w:tr w:rsidR="00AE263C" w:rsidRPr="0084223D" w14:paraId="030346A7" w14:textId="77777777" w:rsidTr="00AE263C">
      <w:trPr>
        <w:trHeight w:val="985"/>
      </w:trPr>
      <w:tc>
        <w:tcPr>
          <w:tcW w:w="1838" w:type="dxa"/>
          <w:vAlign w:val="center"/>
        </w:tcPr>
        <w:p w14:paraId="7BEDFAFF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B95C585" wp14:editId="1BC76C31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08" w:type="dxa"/>
          <w:gridSpan w:val="3"/>
          <w:vAlign w:val="center"/>
        </w:tcPr>
        <w:p w14:paraId="73C2F01C" w14:textId="77777777" w:rsidR="00AE263C" w:rsidRPr="0084223D" w:rsidRDefault="00AE263C" w:rsidP="00AE263C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18825C88" w14:textId="77777777" w:rsidR="00AE263C" w:rsidRDefault="00AE263C" w:rsidP="00AE263C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5C2498B5" w14:textId="77777777" w:rsidR="00AE263C" w:rsidRPr="0084223D" w:rsidRDefault="00AE263C" w:rsidP="00AE263C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AE263C" w:rsidRPr="0084223D" w14:paraId="01B190C0" w14:textId="77777777" w:rsidTr="00AE263C">
      <w:tc>
        <w:tcPr>
          <w:tcW w:w="1838" w:type="dxa"/>
          <w:vAlign w:val="center"/>
        </w:tcPr>
        <w:p w14:paraId="2FBA218D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12A5F080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418" w:type="dxa"/>
        </w:tcPr>
        <w:p w14:paraId="0308138E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Align w:val="center"/>
        </w:tcPr>
        <w:p w14:paraId="67E2D2C6" w14:textId="52C56AC3" w:rsidR="00AE263C" w:rsidRPr="003B3D92" w:rsidRDefault="00AE263C" w:rsidP="00AE263C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MAN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4</w:t>
          </w:r>
        </w:p>
      </w:tc>
      <w:tc>
        <w:tcPr>
          <w:tcW w:w="2020" w:type="dxa"/>
          <w:vAlign w:val="center"/>
        </w:tcPr>
        <w:p w14:paraId="03BCEBE0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AE263C" w:rsidRPr="0084223D" w14:paraId="5E67EF65" w14:textId="77777777" w:rsidTr="00AE263C">
      <w:tc>
        <w:tcPr>
          <w:tcW w:w="1838" w:type="dxa"/>
          <w:vAlign w:val="center"/>
        </w:tcPr>
        <w:p w14:paraId="140AB4D9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79C8AAEB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418" w:type="dxa"/>
        </w:tcPr>
        <w:p w14:paraId="2251F228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Merge w:val="restart"/>
          <w:vAlign w:val="center"/>
        </w:tcPr>
        <w:p w14:paraId="6B2A265C" w14:textId="77777777" w:rsidR="00AE263C" w:rsidRDefault="00AE263C" w:rsidP="00AE263C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SPESIFIKASI BAHAN BAKU </w:t>
          </w:r>
        </w:p>
        <w:p w14:paraId="3CC3BAE1" w14:textId="02329FD4" w:rsidR="00AE263C" w:rsidRPr="003B3D92" w:rsidRDefault="00AE263C" w:rsidP="00AE263C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DAN PENGEMAS</w:t>
          </w:r>
        </w:p>
      </w:tc>
      <w:tc>
        <w:tcPr>
          <w:tcW w:w="2020" w:type="dxa"/>
          <w:vAlign w:val="center"/>
        </w:tcPr>
        <w:p w14:paraId="3BE5151E" w14:textId="4CE7F2F7" w:rsidR="00AE263C" w:rsidRPr="009E2C6E" w:rsidRDefault="00AE263C" w:rsidP="00AE263C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9E2C6E">
            <w:rPr>
              <w:rFonts w:ascii="Arial" w:hAnsi="Arial" w:cs="Arial"/>
              <w:lang w:val="en-GB"/>
            </w:rPr>
            <w:t>1</w:t>
          </w:r>
        </w:p>
      </w:tc>
    </w:tr>
    <w:tr w:rsidR="00AE263C" w:rsidRPr="0084223D" w14:paraId="60E56663" w14:textId="77777777" w:rsidTr="00AE263C">
      <w:trPr>
        <w:trHeight w:val="370"/>
      </w:trPr>
      <w:tc>
        <w:tcPr>
          <w:tcW w:w="1838" w:type="dxa"/>
        </w:tcPr>
        <w:p w14:paraId="5457EB2E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4BE6165B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418" w:type="dxa"/>
        </w:tcPr>
        <w:p w14:paraId="54F4884F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969" w:type="dxa"/>
          <w:vMerge/>
        </w:tcPr>
        <w:p w14:paraId="441E2414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20" w:type="dxa"/>
          <w:vAlign w:val="center"/>
        </w:tcPr>
        <w:p w14:paraId="535AE3E3" w14:textId="77777777" w:rsidR="00AE263C" w:rsidRPr="0084223D" w:rsidRDefault="00AE263C" w:rsidP="00AE263C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1E3E8F5B" w14:textId="77777777" w:rsidR="00AE263C" w:rsidRDefault="00AE263C" w:rsidP="00AE263C">
    <w:pPr>
      <w:pStyle w:val="Header"/>
      <w:tabs>
        <w:tab w:val="clear" w:pos="9026"/>
        <w:tab w:val="right" w:pos="9070"/>
      </w:tabs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revisionView w:markup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3C"/>
    <w:rsid w:val="00113A0B"/>
    <w:rsid w:val="0022380B"/>
    <w:rsid w:val="00410C44"/>
    <w:rsid w:val="006849A4"/>
    <w:rsid w:val="00705984"/>
    <w:rsid w:val="009D4D7E"/>
    <w:rsid w:val="009E2C6E"/>
    <w:rsid w:val="00AE263C"/>
    <w:rsid w:val="00B758C9"/>
    <w:rsid w:val="00C557E5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7255A"/>
  <w15:chartTrackingRefBased/>
  <w15:docId w15:val="{D66C3FA7-4F92-4849-AB28-334B0412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263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E2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E263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E263C"/>
  </w:style>
  <w:style w:type="paragraph" w:styleId="Header">
    <w:name w:val="header"/>
    <w:basedOn w:val="Normal"/>
    <w:link w:val="HeaderChar"/>
    <w:uiPriority w:val="99"/>
    <w:unhideWhenUsed/>
    <w:rsid w:val="00AE26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63C"/>
  </w:style>
  <w:style w:type="paragraph" w:styleId="Footer">
    <w:name w:val="footer"/>
    <w:basedOn w:val="Normal"/>
    <w:link w:val="FooterChar"/>
    <w:uiPriority w:val="99"/>
    <w:unhideWhenUsed/>
    <w:rsid w:val="00AE26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4</cp:revision>
  <cp:lastPrinted>2019-07-23T11:44:00Z</cp:lastPrinted>
  <dcterms:created xsi:type="dcterms:W3CDTF">2019-07-21T07:39:00Z</dcterms:created>
  <dcterms:modified xsi:type="dcterms:W3CDTF">2019-08-13T04:57:00Z</dcterms:modified>
</cp:coreProperties>
</file>