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1095"/>
        <w:gridCol w:w="1552"/>
        <w:gridCol w:w="1727"/>
        <w:gridCol w:w="1378"/>
        <w:gridCol w:w="1685"/>
        <w:gridCol w:w="1777"/>
      </w:tblGrid>
      <w:tr w:rsidR="00C420E8" w:rsidRPr="003C5718" w14:paraId="7AB56DB0" w14:textId="77777777" w:rsidTr="00C420E8">
        <w:trPr>
          <w:ins w:id="0" w:author="user" w:date="2019-07-04T16:18:00Z"/>
        </w:trPr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4FF63361" w14:textId="77777777" w:rsidR="00AF4B3B" w:rsidRPr="003C5718" w:rsidRDefault="00AF4B3B" w:rsidP="005C546F">
            <w:pPr>
              <w:pStyle w:val="ListParagraph"/>
              <w:ind w:left="0"/>
              <w:jc w:val="center"/>
              <w:rPr>
                <w:ins w:id="1" w:author="user" w:date="2019-07-04T16:18:00Z"/>
                <w:rFonts w:ascii="Arial" w:hAnsi="Arial" w:cs="Arial"/>
                <w:b/>
                <w:sz w:val="20"/>
                <w:szCs w:val="20"/>
                <w:lang w:val="en-US"/>
                <w:rPrChange w:id="2" w:author="user" w:date="2019-07-04T16:23:00Z">
                  <w:rPr>
                    <w:ins w:id="3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</w:pPr>
            <w:proofErr w:type="spellStart"/>
            <w:ins w:id="4" w:author="user" w:date="2019-07-04T16:18:00Z"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</w:rPr>
                <w:t>Kode</w:t>
              </w:r>
              <w:proofErr w:type="spellEnd"/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</w:rPr>
                <w:t>Pemasok</w:t>
              </w:r>
              <w:proofErr w:type="spellEnd"/>
            </w:ins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331DEF8C" w14:textId="77777777" w:rsidR="00AF4B3B" w:rsidRPr="003C5718" w:rsidRDefault="00AF4B3B" w:rsidP="005C546F">
            <w:pPr>
              <w:pStyle w:val="ListParagraph"/>
              <w:ind w:left="0"/>
              <w:jc w:val="center"/>
              <w:rPr>
                <w:ins w:id="5" w:author="user" w:date="2019-07-04T16:18:00Z"/>
                <w:rFonts w:ascii="Arial" w:hAnsi="Arial" w:cs="Arial"/>
                <w:b/>
                <w:sz w:val="20"/>
                <w:szCs w:val="20"/>
                <w:lang w:val="en-US"/>
                <w:rPrChange w:id="6" w:author="user" w:date="2019-07-04T16:23:00Z">
                  <w:rPr>
                    <w:ins w:id="7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</w:pPr>
            <w:ins w:id="8" w:author="user" w:date="2019-07-04T16:18:00Z"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9" w:author="user" w:date="2019-07-04T16:23:00Z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rPrChange>
                </w:rPr>
                <w:t xml:space="preserve">Nama </w:t>
              </w:r>
              <w:proofErr w:type="spellStart"/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10" w:author="user" w:date="2019-07-04T16:23:00Z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rPrChange>
                </w:rPr>
                <w:t>Pemasok</w:t>
              </w:r>
              <w:proofErr w:type="spellEnd"/>
            </w:ins>
          </w:p>
        </w:tc>
        <w:tc>
          <w:tcPr>
            <w:tcW w:w="1727" w:type="dxa"/>
            <w:shd w:val="clear" w:color="auto" w:fill="D9D9D9" w:themeFill="background1" w:themeFillShade="D9"/>
            <w:vAlign w:val="center"/>
          </w:tcPr>
          <w:p w14:paraId="1E7BA980" w14:textId="77777777" w:rsidR="00AF4B3B" w:rsidRPr="003C5718" w:rsidRDefault="00AF4B3B" w:rsidP="005C546F">
            <w:pPr>
              <w:pStyle w:val="ListParagraph"/>
              <w:ind w:left="0"/>
              <w:jc w:val="center"/>
              <w:rPr>
                <w:ins w:id="11" w:author="user" w:date="2019-07-04T16:18:00Z"/>
                <w:rFonts w:ascii="Arial" w:hAnsi="Arial" w:cs="Arial"/>
                <w:b/>
                <w:sz w:val="20"/>
                <w:szCs w:val="20"/>
                <w:lang w:val="en-US"/>
                <w:rPrChange w:id="12" w:author="user" w:date="2019-07-04T16:23:00Z">
                  <w:rPr>
                    <w:ins w:id="13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</w:pPr>
            <w:proofErr w:type="spellStart"/>
            <w:ins w:id="14" w:author="user" w:date="2019-07-04T16:18:00Z"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15" w:author="user" w:date="2019-07-04T16:23:00Z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rPrChange>
                </w:rPr>
                <w:t>Barang</w:t>
              </w:r>
              <w:proofErr w:type="spellEnd"/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16" w:author="user" w:date="2019-07-04T16:23:00Z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rPrChange>
                </w:rPr>
                <w:t xml:space="preserve"> yang </w:t>
              </w:r>
              <w:proofErr w:type="spellStart"/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17" w:author="user" w:date="2019-07-04T16:23:00Z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rPrChange>
                </w:rPr>
                <w:t>disuplai</w:t>
              </w:r>
              <w:proofErr w:type="spellEnd"/>
            </w:ins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09224C99" w14:textId="77777777" w:rsidR="00AF4B3B" w:rsidRPr="003C5718" w:rsidRDefault="00AF4B3B" w:rsidP="005C546F">
            <w:pPr>
              <w:pStyle w:val="ListParagraph"/>
              <w:ind w:left="0"/>
              <w:jc w:val="center"/>
              <w:rPr>
                <w:ins w:id="18" w:author="user" w:date="2019-07-04T16:18:00Z"/>
                <w:rFonts w:ascii="Arial" w:hAnsi="Arial" w:cs="Arial"/>
                <w:b/>
                <w:sz w:val="20"/>
                <w:szCs w:val="20"/>
                <w:lang w:val="en-US"/>
                <w:rPrChange w:id="19" w:author="user" w:date="2019-07-04T16:23:00Z">
                  <w:rPr>
                    <w:ins w:id="20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</w:pPr>
            <w:ins w:id="21" w:author="user" w:date="2019-07-04T16:18:00Z"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22" w:author="user" w:date="2019-07-04T16:23:00Z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rPrChange>
                </w:rPr>
                <w:t xml:space="preserve">Alamat </w:t>
              </w:r>
            </w:ins>
            <w:ins w:id="23" w:author="user" w:date="2019-07-04T16:19:00Z"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24" w:author="user" w:date="2019-07-04T16:23:00Z">
                    <w:rPr>
                      <w:rFonts w:ascii="Arial" w:hAnsi="Arial" w:cs="Arial"/>
                      <w:b/>
                      <w:sz w:val="16"/>
                      <w:szCs w:val="16"/>
                      <w:lang w:val="en-US"/>
                    </w:rPr>
                  </w:rPrChange>
                </w:rPr>
                <w:t xml:space="preserve">&amp; No HP </w:t>
              </w:r>
            </w:ins>
            <w:proofErr w:type="spellStart"/>
            <w:ins w:id="25" w:author="user" w:date="2019-07-04T16:18:00Z"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26" w:author="user" w:date="2019-07-04T16:23:00Z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rPrChange>
                </w:rPr>
                <w:t>Pemasok</w:t>
              </w:r>
              <w:proofErr w:type="spellEnd"/>
            </w:ins>
          </w:p>
        </w:tc>
        <w:tc>
          <w:tcPr>
            <w:tcW w:w="1685" w:type="dxa"/>
            <w:shd w:val="clear" w:color="auto" w:fill="D9D9D9" w:themeFill="background1" w:themeFillShade="D9"/>
            <w:vAlign w:val="center"/>
          </w:tcPr>
          <w:p w14:paraId="03E14CCC" w14:textId="77777777" w:rsidR="00AF4B3B" w:rsidRPr="003C5718" w:rsidRDefault="00AF4B3B" w:rsidP="005C546F">
            <w:pPr>
              <w:pStyle w:val="ListParagraph"/>
              <w:ind w:left="0"/>
              <w:jc w:val="center"/>
              <w:rPr>
                <w:ins w:id="27" w:author="user" w:date="2019-07-04T16:18:00Z"/>
                <w:rFonts w:ascii="Arial" w:hAnsi="Arial" w:cs="Arial"/>
                <w:b/>
                <w:sz w:val="20"/>
                <w:szCs w:val="20"/>
                <w:lang w:val="en-US"/>
                <w:rPrChange w:id="28" w:author="user" w:date="2019-07-04T16:23:00Z">
                  <w:rPr>
                    <w:ins w:id="29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</w:pPr>
            <w:ins w:id="30" w:author="user" w:date="2019-07-04T16:18:00Z"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31" w:author="user" w:date="2019-07-04T16:23:00Z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rPrChange>
                </w:rPr>
                <w:t>No HP</w:t>
              </w:r>
            </w:ins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754BDEF6" w14:textId="77777777" w:rsidR="00AF4B3B" w:rsidRPr="003C5718" w:rsidRDefault="00AF4B3B" w:rsidP="005C546F">
            <w:pPr>
              <w:pStyle w:val="ListParagraph"/>
              <w:ind w:left="0"/>
              <w:jc w:val="center"/>
              <w:rPr>
                <w:ins w:id="32" w:author="user" w:date="2019-07-04T16:18:00Z"/>
                <w:rFonts w:ascii="Arial" w:hAnsi="Arial" w:cs="Arial"/>
                <w:b/>
                <w:sz w:val="20"/>
                <w:szCs w:val="20"/>
                <w:lang w:val="en-US"/>
                <w:rPrChange w:id="33" w:author="user" w:date="2019-07-04T16:23:00Z">
                  <w:rPr>
                    <w:ins w:id="34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</w:pPr>
            <w:proofErr w:type="spellStart"/>
            <w:ins w:id="35" w:author="user" w:date="2019-07-04T16:18:00Z">
              <w:r w:rsidRPr="003C5718">
                <w:rPr>
                  <w:rFonts w:ascii="Arial" w:hAnsi="Arial" w:cs="Arial"/>
                  <w:b/>
                  <w:sz w:val="20"/>
                  <w:szCs w:val="20"/>
                  <w:lang w:val="en-US"/>
                  <w:rPrChange w:id="36" w:author="user" w:date="2019-07-04T16:23:00Z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rPrChange>
                </w:rPr>
                <w:t>Kesepakatan</w:t>
              </w:r>
              <w:proofErr w:type="spellEnd"/>
            </w:ins>
          </w:p>
        </w:tc>
      </w:tr>
      <w:tr w:rsidR="00C420E8" w:rsidRPr="005C09F4" w14:paraId="33E6D632" w14:textId="77777777" w:rsidTr="00C420E8">
        <w:trPr>
          <w:ins w:id="37" w:author="user" w:date="2019-07-04T16:18:00Z"/>
        </w:trPr>
        <w:tc>
          <w:tcPr>
            <w:tcW w:w="1095" w:type="dxa"/>
          </w:tcPr>
          <w:p w14:paraId="1D3DEF8D" w14:textId="210E8FA9" w:rsidR="00AF4B3B" w:rsidRPr="005C09F4" w:rsidRDefault="00AF4B3B">
            <w:pPr>
              <w:pStyle w:val="ListParagraph"/>
              <w:ind w:left="0"/>
              <w:jc w:val="both"/>
              <w:rPr>
                <w:ins w:id="38" w:author="user" w:date="2019-07-04T16:18:00Z"/>
                <w:rFonts w:ascii="Arial" w:hAnsi="Arial" w:cs="Arial"/>
                <w:b/>
                <w:color w:val="0000FF"/>
                <w:lang w:val="en-US"/>
                <w:rPrChange w:id="39" w:author="user" w:date="2019-07-04T16:23:00Z">
                  <w:rPr>
                    <w:ins w:id="40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41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552" w:type="dxa"/>
          </w:tcPr>
          <w:p w14:paraId="6C1BBC60" w14:textId="216B00E8" w:rsidR="00AF4B3B" w:rsidRPr="005C09F4" w:rsidRDefault="00AF4B3B">
            <w:pPr>
              <w:pStyle w:val="ListParagraph"/>
              <w:ind w:left="0"/>
              <w:rPr>
                <w:ins w:id="42" w:author="user" w:date="2019-07-04T16:18:00Z"/>
                <w:rFonts w:ascii="Arial" w:hAnsi="Arial" w:cs="Arial"/>
                <w:b/>
                <w:color w:val="0000FF"/>
                <w:lang w:val="en-US"/>
                <w:rPrChange w:id="43" w:author="user" w:date="2019-07-04T16:23:00Z">
                  <w:rPr>
                    <w:ins w:id="44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45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727" w:type="dxa"/>
          </w:tcPr>
          <w:p w14:paraId="7F16AC00" w14:textId="2F0301DB" w:rsidR="00AF4B3B" w:rsidRPr="005C09F4" w:rsidRDefault="00AF4B3B">
            <w:pPr>
              <w:pStyle w:val="ListParagraph"/>
              <w:ind w:left="0"/>
              <w:rPr>
                <w:ins w:id="46" w:author="user" w:date="2019-07-04T16:18:00Z"/>
                <w:rFonts w:ascii="Arial" w:hAnsi="Arial" w:cs="Arial"/>
                <w:bCs/>
                <w:color w:val="0000FF"/>
                <w:lang w:val="en-US"/>
                <w:rPrChange w:id="47" w:author="user" w:date="2019-07-04T16:23:00Z">
                  <w:rPr>
                    <w:ins w:id="48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49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378" w:type="dxa"/>
          </w:tcPr>
          <w:p w14:paraId="23D18964" w14:textId="4F1D383B" w:rsidR="00AF4B3B" w:rsidRPr="005C09F4" w:rsidRDefault="00AF4B3B">
            <w:pPr>
              <w:pStyle w:val="ListParagraph"/>
              <w:ind w:left="0"/>
              <w:rPr>
                <w:ins w:id="50" w:author="user" w:date="2019-07-04T16:18:00Z"/>
                <w:rFonts w:ascii="Arial" w:hAnsi="Arial" w:cs="Arial"/>
                <w:bCs/>
                <w:color w:val="0000FF"/>
                <w:lang w:val="en-US"/>
                <w:rPrChange w:id="51" w:author="user" w:date="2019-07-04T16:27:00Z">
                  <w:rPr>
                    <w:ins w:id="52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53" w:author="user" w:date="2019-07-10T20:09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685" w:type="dxa"/>
          </w:tcPr>
          <w:p w14:paraId="389091E0" w14:textId="36AE130A" w:rsidR="00AF4B3B" w:rsidRPr="005C09F4" w:rsidRDefault="00AF4B3B">
            <w:pPr>
              <w:pStyle w:val="ListParagraph"/>
              <w:ind w:left="0"/>
              <w:jc w:val="both"/>
              <w:rPr>
                <w:ins w:id="54" w:author="user" w:date="2019-07-04T16:18:00Z"/>
                <w:rFonts w:ascii="Arial" w:hAnsi="Arial" w:cs="Arial"/>
                <w:bCs/>
                <w:color w:val="0000FF"/>
                <w:lang w:val="en-US"/>
                <w:rPrChange w:id="55" w:author="user" w:date="2019-07-04T16:27:00Z">
                  <w:rPr>
                    <w:ins w:id="56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57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777" w:type="dxa"/>
          </w:tcPr>
          <w:p w14:paraId="1D392255" w14:textId="4B55D3E0" w:rsidR="00AF4B3B" w:rsidRPr="005C09F4" w:rsidRDefault="00AF4B3B">
            <w:pPr>
              <w:pStyle w:val="ListParagraph"/>
              <w:ind w:left="0"/>
              <w:rPr>
                <w:ins w:id="58" w:author="user" w:date="2019-07-04T16:18:00Z"/>
                <w:rFonts w:ascii="Arial" w:hAnsi="Arial" w:cs="Arial"/>
                <w:bCs/>
                <w:color w:val="0000FF"/>
                <w:lang w:val="en-US"/>
                <w:rPrChange w:id="59" w:author="user" w:date="2019-07-04T16:27:00Z">
                  <w:rPr>
                    <w:ins w:id="60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61" w:author="user" w:date="2019-07-04T16:35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</w:tr>
      <w:tr w:rsidR="00C420E8" w:rsidRPr="005C09F4" w14:paraId="34E5A3B6" w14:textId="77777777" w:rsidTr="00C420E8">
        <w:trPr>
          <w:ins w:id="62" w:author="user" w:date="2019-07-04T16:18:00Z"/>
        </w:trPr>
        <w:tc>
          <w:tcPr>
            <w:tcW w:w="1095" w:type="dxa"/>
          </w:tcPr>
          <w:p w14:paraId="39B4024C" w14:textId="562FCB76" w:rsidR="00AF4B3B" w:rsidRPr="005C09F4" w:rsidRDefault="00AF4B3B">
            <w:pPr>
              <w:pStyle w:val="ListParagraph"/>
              <w:ind w:left="0"/>
              <w:jc w:val="both"/>
              <w:rPr>
                <w:ins w:id="63" w:author="user" w:date="2019-07-04T16:18:00Z"/>
                <w:rFonts w:ascii="Arial" w:hAnsi="Arial" w:cs="Arial"/>
                <w:b/>
                <w:color w:val="0000FF"/>
                <w:lang w:val="en-US"/>
                <w:rPrChange w:id="64" w:author="user" w:date="2019-07-04T16:23:00Z">
                  <w:rPr>
                    <w:ins w:id="65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66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552" w:type="dxa"/>
          </w:tcPr>
          <w:p w14:paraId="3DE0C76A" w14:textId="76FCAAC2" w:rsidR="00AF4B3B" w:rsidRPr="005C09F4" w:rsidRDefault="00AF4B3B">
            <w:pPr>
              <w:pStyle w:val="ListParagraph"/>
              <w:ind w:left="0"/>
              <w:rPr>
                <w:ins w:id="67" w:author="user" w:date="2019-07-04T16:18:00Z"/>
                <w:rFonts w:ascii="Arial" w:hAnsi="Arial" w:cs="Arial"/>
                <w:b/>
                <w:color w:val="0000FF"/>
                <w:lang w:val="en-US"/>
                <w:rPrChange w:id="68" w:author="user" w:date="2019-07-04T16:23:00Z">
                  <w:rPr>
                    <w:ins w:id="69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70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727" w:type="dxa"/>
          </w:tcPr>
          <w:p w14:paraId="734F0C4A" w14:textId="3AFF80CA" w:rsidR="00AF4B3B" w:rsidRPr="005C09F4" w:rsidRDefault="00AF4B3B">
            <w:pPr>
              <w:pStyle w:val="ListParagraph"/>
              <w:ind w:left="0"/>
              <w:jc w:val="both"/>
              <w:rPr>
                <w:ins w:id="71" w:author="user" w:date="2019-07-04T16:18:00Z"/>
                <w:rFonts w:ascii="Arial" w:hAnsi="Arial" w:cs="Arial"/>
                <w:bCs/>
                <w:color w:val="0000FF"/>
                <w:lang w:val="en-US"/>
                <w:rPrChange w:id="72" w:author="user" w:date="2019-07-04T16:23:00Z">
                  <w:rPr>
                    <w:ins w:id="73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74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378" w:type="dxa"/>
          </w:tcPr>
          <w:p w14:paraId="3A976A78" w14:textId="32031313" w:rsidR="00AF4B3B" w:rsidRPr="005C09F4" w:rsidRDefault="00AF4B3B">
            <w:pPr>
              <w:pStyle w:val="ListParagraph"/>
              <w:ind w:left="0"/>
              <w:rPr>
                <w:ins w:id="75" w:author="user" w:date="2019-07-04T16:18:00Z"/>
                <w:rFonts w:ascii="Arial" w:hAnsi="Arial" w:cs="Arial"/>
                <w:bCs/>
                <w:color w:val="0000FF"/>
                <w:lang w:val="en-US"/>
                <w:rPrChange w:id="76" w:author="user" w:date="2019-07-04T16:27:00Z">
                  <w:rPr>
                    <w:ins w:id="77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78" w:author="user" w:date="2019-07-10T20:09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685" w:type="dxa"/>
          </w:tcPr>
          <w:p w14:paraId="5DDC5389" w14:textId="0616C152" w:rsidR="00AF4B3B" w:rsidRPr="005C09F4" w:rsidRDefault="00AF4B3B">
            <w:pPr>
              <w:pStyle w:val="ListParagraph"/>
              <w:ind w:left="0"/>
              <w:jc w:val="both"/>
              <w:rPr>
                <w:ins w:id="79" w:author="user" w:date="2019-07-04T16:18:00Z"/>
                <w:rFonts w:ascii="Arial" w:hAnsi="Arial" w:cs="Arial"/>
                <w:bCs/>
                <w:color w:val="0000FF"/>
                <w:lang w:val="en-US"/>
                <w:rPrChange w:id="80" w:author="user" w:date="2019-07-04T16:27:00Z">
                  <w:rPr>
                    <w:ins w:id="81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82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777" w:type="dxa"/>
          </w:tcPr>
          <w:p w14:paraId="687D95B8" w14:textId="46AA15E5" w:rsidR="00AF4B3B" w:rsidRPr="005C09F4" w:rsidRDefault="00AF4B3B">
            <w:pPr>
              <w:pStyle w:val="ListParagraph"/>
              <w:ind w:left="0"/>
              <w:rPr>
                <w:ins w:id="83" w:author="user" w:date="2019-07-04T16:18:00Z"/>
                <w:rFonts w:ascii="Arial" w:hAnsi="Arial" w:cs="Arial"/>
                <w:bCs/>
                <w:color w:val="0000FF"/>
                <w:lang w:val="en-GB"/>
                <w:rPrChange w:id="84" w:author="user" w:date="2019-07-04T16:27:00Z">
                  <w:rPr>
                    <w:ins w:id="85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86" w:author="user" w:date="2019-07-04T16:35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</w:tr>
      <w:tr w:rsidR="00C420E8" w:rsidRPr="005C09F4" w14:paraId="54271644" w14:textId="77777777" w:rsidTr="00C420E8">
        <w:trPr>
          <w:ins w:id="87" w:author="user" w:date="2019-07-04T16:18:00Z"/>
        </w:trPr>
        <w:tc>
          <w:tcPr>
            <w:tcW w:w="1095" w:type="dxa"/>
          </w:tcPr>
          <w:p w14:paraId="68C65E39" w14:textId="352AD6AD" w:rsidR="005C09F4" w:rsidRPr="005C09F4" w:rsidRDefault="005C09F4">
            <w:pPr>
              <w:pStyle w:val="ListParagraph"/>
              <w:ind w:left="0"/>
              <w:jc w:val="both"/>
              <w:rPr>
                <w:ins w:id="88" w:author="user" w:date="2019-07-04T16:18:00Z"/>
                <w:rFonts w:ascii="Arial" w:hAnsi="Arial" w:cs="Arial"/>
                <w:b/>
                <w:color w:val="0000FF"/>
                <w:lang w:val="en-US"/>
                <w:rPrChange w:id="89" w:author="user" w:date="2019-07-04T16:23:00Z">
                  <w:rPr>
                    <w:ins w:id="90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91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552" w:type="dxa"/>
          </w:tcPr>
          <w:p w14:paraId="1D199A22" w14:textId="3E67F4E5" w:rsidR="005C09F4" w:rsidRPr="005C09F4" w:rsidRDefault="005C09F4">
            <w:pPr>
              <w:pStyle w:val="Default"/>
              <w:jc w:val="both"/>
              <w:rPr>
                <w:ins w:id="92" w:author="user" w:date="2019-07-04T16:18:00Z"/>
                <w:rFonts w:ascii="Arial" w:hAnsi="Arial" w:cs="Arial"/>
                <w:iCs/>
                <w:color w:val="0000FF"/>
                <w:sz w:val="22"/>
                <w:szCs w:val="22"/>
                <w:rPrChange w:id="93" w:author="user" w:date="2019-07-04T16:23:00Z">
                  <w:rPr>
                    <w:ins w:id="94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95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727" w:type="dxa"/>
          </w:tcPr>
          <w:p w14:paraId="4B4F7A96" w14:textId="496B8F5E" w:rsidR="005C09F4" w:rsidRPr="005C09F4" w:rsidRDefault="005C09F4" w:rsidP="00F957C2">
            <w:pPr>
              <w:pStyle w:val="ListParagraph"/>
              <w:ind w:left="215"/>
              <w:rPr>
                <w:ins w:id="96" w:author="user" w:date="2019-07-04T16:18:00Z"/>
                <w:rFonts w:ascii="Arial" w:hAnsi="Arial" w:cs="Arial"/>
                <w:bCs/>
                <w:color w:val="0000FF"/>
                <w:lang w:val="en-US"/>
                <w:rPrChange w:id="97" w:author="user" w:date="2019-07-04T16:23:00Z">
                  <w:rPr>
                    <w:ins w:id="98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</w:pPr>
            <w:bookmarkStart w:id="99" w:name="_GoBack"/>
            <w:bookmarkEnd w:id="99"/>
          </w:p>
        </w:tc>
        <w:tc>
          <w:tcPr>
            <w:tcW w:w="1378" w:type="dxa"/>
          </w:tcPr>
          <w:p w14:paraId="431E9B9E" w14:textId="4103CA10" w:rsidR="005C09F4" w:rsidRPr="005C09F4" w:rsidRDefault="005C09F4">
            <w:pPr>
              <w:pStyle w:val="ListParagraph"/>
              <w:ind w:left="0"/>
              <w:rPr>
                <w:ins w:id="100" w:author="user" w:date="2019-07-04T16:18:00Z"/>
                <w:rFonts w:ascii="Arial" w:hAnsi="Arial" w:cs="Arial"/>
                <w:bCs/>
                <w:color w:val="0000FF"/>
                <w:lang w:val="en-US"/>
                <w:rPrChange w:id="101" w:author="user" w:date="2019-07-04T16:27:00Z">
                  <w:rPr>
                    <w:ins w:id="102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03" w:author="user" w:date="2019-07-10T20:09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685" w:type="dxa"/>
          </w:tcPr>
          <w:p w14:paraId="0844CF0C" w14:textId="69641EF0" w:rsidR="005C09F4" w:rsidRPr="005C09F4" w:rsidRDefault="005C09F4">
            <w:pPr>
              <w:pStyle w:val="ListParagraph"/>
              <w:ind w:left="0"/>
              <w:jc w:val="both"/>
              <w:rPr>
                <w:ins w:id="104" w:author="user" w:date="2019-07-04T16:18:00Z"/>
                <w:rFonts w:ascii="Arial" w:hAnsi="Arial" w:cs="Arial"/>
                <w:bCs/>
                <w:color w:val="0000FF"/>
                <w:lang w:val="en-US"/>
                <w:rPrChange w:id="105" w:author="user" w:date="2019-07-04T16:27:00Z">
                  <w:rPr>
                    <w:ins w:id="106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07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777" w:type="dxa"/>
          </w:tcPr>
          <w:p w14:paraId="52C7C03F" w14:textId="029D58CB" w:rsidR="005C09F4" w:rsidRPr="005C09F4" w:rsidRDefault="005C09F4">
            <w:pPr>
              <w:pStyle w:val="ListParagraph"/>
              <w:ind w:left="0"/>
              <w:rPr>
                <w:ins w:id="108" w:author="user" w:date="2019-07-04T16:18:00Z"/>
                <w:rFonts w:ascii="Arial" w:hAnsi="Arial" w:cs="Arial"/>
                <w:bCs/>
                <w:color w:val="0000FF"/>
                <w:lang w:val="en-US"/>
                <w:rPrChange w:id="109" w:author="user" w:date="2019-07-04T16:27:00Z">
                  <w:rPr>
                    <w:ins w:id="110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11" w:author="user" w:date="2019-07-04T16:35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</w:tr>
      <w:tr w:rsidR="00C420E8" w:rsidRPr="005C09F4" w14:paraId="22825231" w14:textId="77777777" w:rsidTr="00C420E8">
        <w:trPr>
          <w:ins w:id="112" w:author="user" w:date="2019-07-04T16:18:00Z"/>
        </w:trPr>
        <w:tc>
          <w:tcPr>
            <w:tcW w:w="1095" w:type="dxa"/>
          </w:tcPr>
          <w:p w14:paraId="7A8DFF53" w14:textId="1EA44FC9" w:rsidR="00C420E8" w:rsidRPr="00C420E8" w:rsidRDefault="00C420E8" w:rsidP="00C420E8">
            <w:pPr>
              <w:pStyle w:val="ListParagraph"/>
              <w:ind w:left="0"/>
              <w:rPr>
                <w:ins w:id="113" w:author="user" w:date="2019-07-04T18:15:00Z"/>
                <w:rFonts w:ascii="Arial" w:hAnsi="Arial" w:cs="Arial"/>
                <w:iCs/>
                <w:color w:val="0000FF"/>
                <w:lang w:val="en-GB"/>
              </w:rPr>
            </w:pPr>
          </w:p>
        </w:tc>
        <w:tc>
          <w:tcPr>
            <w:tcW w:w="1552" w:type="dxa"/>
          </w:tcPr>
          <w:p w14:paraId="3488FE13" w14:textId="1E3627DF" w:rsidR="00C420E8" w:rsidRPr="00514E5B" w:rsidRDefault="00C420E8" w:rsidP="00C420E8">
            <w:pPr>
              <w:pStyle w:val="Default"/>
              <w:jc w:val="both"/>
              <w:rPr>
                <w:ins w:id="114" w:author="user" w:date="2019-07-04T18:15:00Z"/>
                <w:rFonts w:ascii="Arial" w:hAnsi="Arial" w:cs="Arial"/>
                <w:iCs/>
                <w:color w:val="0000FF"/>
                <w:sz w:val="22"/>
                <w:szCs w:val="22"/>
              </w:rPr>
            </w:pPr>
          </w:p>
        </w:tc>
        <w:tc>
          <w:tcPr>
            <w:tcW w:w="1727" w:type="dxa"/>
          </w:tcPr>
          <w:p w14:paraId="0688008A" w14:textId="0AA95BDF" w:rsidR="00C420E8" w:rsidRPr="005C09F4" w:rsidRDefault="00C420E8">
            <w:pPr>
              <w:pStyle w:val="ListParagraph"/>
              <w:ind w:left="0"/>
              <w:jc w:val="both"/>
              <w:rPr>
                <w:ins w:id="115" w:author="user" w:date="2019-07-04T16:18:00Z"/>
                <w:rFonts w:ascii="Arial" w:hAnsi="Arial" w:cs="Arial"/>
                <w:bCs/>
                <w:color w:val="0000FF"/>
                <w:lang w:val="en-US"/>
                <w:rPrChange w:id="116" w:author="user" w:date="2019-07-04T16:26:00Z">
                  <w:rPr>
                    <w:ins w:id="117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18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378" w:type="dxa"/>
          </w:tcPr>
          <w:p w14:paraId="2A89553F" w14:textId="25C17B71" w:rsidR="00C420E8" w:rsidRPr="005C09F4" w:rsidRDefault="00C420E8">
            <w:pPr>
              <w:pStyle w:val="ListParagraph"/>
              <w:ind w:left="0"/>
              <w:rPr>
                <w:ins w:id="119" w:author="user" w:date="2019-07-04T16:18:00Z"/>
                <w:rFonts w:ascii="Arial" w:hAnsi="Arial" w:cs="Arial"/>
                <w:bCs/>
                <w:color w:val="0000FF"/>
                <w:lang w:val="en-US"/>
                <w:rPrChange w:id="120" w:author="user" w:date="2019-07-04T16:27:00Z">
                  <w:rPr>
                    <w:ins w:id="121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22" w:author="user" w:date="2019-07-10T20:09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685" w:type="dxa"/>
          </w:tcPr>
          <w:p w14:paraId="719824AE" w14:textId="3E503301" w:rsidR="00C420E8" w:rsidRPr="005C09F4" w:rsidRDefault="00C420E8">
            <w:pPr>
              <w:pStyle w:val="ListParagraph"/>
              <w:ind w:left="0"/>
              <w:jc w:val="both"/>
              <w:rPr>
                <w:ins w:id="123" w:author="user" w:date="2019-07-04T16:18:00Z"/>
                <w:rFonts w:ascii="Arial" w:hAnsi="Arial" w:cs="Arial"/>
                <w:bCs/>
                <w:color w:val="0000FF"/>
                <w:lang w:val="en-US"/>
                <w:rPrChange w:id="124" w:author="user" w:date="2019-07-04T16:27:00Z">
                  <w:rPr>
                    <w:ins w:id="125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26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777" w:type="dxa"/>
          </w:tcPr>
          <w:p w14:paraId="74C41C65" w14:textId="477A6A63" w:rsidR="00C420E8" w:rsidRPr="005C09F4" w:rsidRDefault="00C420E8">
            <w:pPr>
              <w:pStyle w:val="ListParagraph"/>
              <w:ind w:left="0"/>
              <w:rPr>
                <w:ins w:id="127" w:author="user" w:date="2019-07-04T16:18:00Z"/>
                <w:rFonts w:ascii="Arial" w:hAnsi="Arial" w:cs="Arial"/>
                <w:bCs/>
                <w:color w:val="0000FF"/>
                <w:lang w:val="en-US"/>
                <w:rPrChange w:id="128" w:author="user" w:date="2019-07-04T16:27:00Z">
                  <w:rPr>
                    <w:ins w:id="129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30" w:author="user" w:date="2019-07-04T16:35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</w:tr>
      <w:tr w:rsidR="00C420E8" w:rsidRPr="005C09F4" w14:paraId="76CDC8E6" w14:textId="77777777" w:rsidTr="00C420E8">
        <w:tc>
          <w:tcPr>
            <w:tcW w:w="1095" w:type="dxa"/>
          </w:tcPr>
          <w:p w14:paraId="7C97F33F" w14:textId="5253D26D" w:rsidR="00C420E8" w:rsidRDefault="00C420E8" w:rsidP="00C420E8">
            <w:pPr>
              <w:pStyle w:val="ListParagraph"/>
              <w:ind w:left="0"/>
              <w:rPr>
                <w:rFonts w:ascii="Arial" w:hAnsi="Arial" w:cs="Arial"/>
                <w:iCs/>
                <w:color w:val="0000FF"/>
                <w:lang w:val="en-US"/>
              </w:rPr>
            </w:pPr>
          </w:p>
        </w:tc>
        <w:tc>
          <w:tcPr>
            <w:tcW w:w="1552" w:type="dxa"/>
          </w:tcPr>
          <w:p w14:paraId="6C5BA2BB" w14:textId="52EFBDDE" w:rsidR="00C420E8" w:rsidRPr="00514E5B" w:rsidRDefault="00C420E8" w:rsidP="00C420E8">
            <w:pPr>
              <w:pStyle w:val="ListParagraph"/>
              <w:ind w:left="0"/>
              <w:rPr>
                <w:rFonts w:ascii="Arial" w:hAnsi="Arial" w:cs="Arial"/>
                <w:iCs/>
                <w:color w:val="0000FF"/>
                <w:lang w:val="en-US"/>
              </w:rPr>
            </w:pPr>
          </w:p>
        </w:tc>
        <w:tc>
          <w:tcPr>
            <w:tcW w:w="1727" w:type="dxa"/>
          </w:tcPr>
          <w:p w14:paraId="127EE10A" w14:textId="10EC43BF" w:rsidR="00C420E8" w:rsidRPr="005C09F4" w:rsidRDefault="00C420E8" w:rsidP="00C420E8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0000FF"/>
                <w:lang w:val="en-US"/>
              </w:rPr>
            </w:pPr>
          </w:p>
        </w:tc>
        <w:tc>
          <w:tcPr>
            <w:tcW w:w="1378" w:type="dxa"/>
          </w:tcPr>
          <w:p w14:paraId="288BEEE9" w14:textId="4BDDA413" w:rsidR="00C420E8" w:rsidRPr="005C09F4" w:rsidRDefault="00C420E8" w:rsidP="00C420E8">
            <w:pPr>
              <w:pStyle w:val="ListParagraph"/>
              <w:ind w:left="0"/>
              <w:rPr>
                <w:rFonts w:ascii="Arial" w:hAnsi="Arial" w:cs="Arial"/>
                <w:bCs/>
                <w:color w:val="0000FF"/>
                <w:lang w:val="en-US"/>
              </w:rPr>
            </w:pPr>
          </w:p>
        </w:tc>
        <w:tc>
          <w:tcPr>
            <w:tcW w:w="1685" w:type="dxa"/>
          </w:tcPr>
          <w:p w14:paraId="1B5935EA" w14:textId="237147D6" w:rsidR="00C420E8" w:rsidRPr="005C09F4" w:rsidRDefault="00C420E8" w:rsidP="00C420E8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0000FF"/>
                <w:lang w:val="en-US"/>
              </w:rPr>
            </w:pPr>
          </w:p>
        </w:tc>
        <w:tc>
          <w:tcPr>
            <w:tcW w:w="1777" w:type="dxa"/>
          </w:tcPr>
          <w:p w14:paraId="4876209B" w14:textId="20958739" w:rsidR="00C420E8" w:rsidRPr="005C09F4" w:rsidRDefault="00C420E8" w:rsidP="00C420E8">
            <w:pPr>
              <w:pStyle w:val="ListParagraph"/>
              <w:ind w:left="0"/>
              <w:rPr>
                <w:rFonts w:ascii="Arial" w:hAnsi="Arial" w:cs="Arial"/>
                <w:bCs/>
                <w:color w:val="0000FF"/>
                <w:lang w:val="en-US"/>
              </w:rPr>
            </w:pPr>
          </w:p>
        </w:tc>
      </w:tr>
      <w:tr w:rsidR="00C420E8" w:rsidRPr="005C09F4" w14:paraId="435CAD89" w14:textId="77777777" w:rsidTr="00C420E8">
        <w:trPr>
          <w:ins w:id="131" w:author="user" w:date="2019-07-04T16:18:00Z"/>
        </w:trPr>
        <w:tc>
          <w:tcPr>
            <w:tcW w:w="1095" w:type="dxa"/>
          </w:tcPr>
          <w:p w14:paraId="4FA123A7" w14:textId="74BC8533" w:rsidR="00AF4B3B" w:rsidRPr="005C09F4" w:rsidRDefault="00AF4B3B">
            <w:pPr>
              <w:pStyle w:val="ListParagraph"/>
              <w:ind w:left="0"/>
              <w:jc w:val="both"/>
              <w:rPr>
                <w:ins w:id="132" w:author="user" w:date="2019-07-04T16:18:00Z"/>
                <w:rFonts w:ascii="Arial" w:hAnsi="Arial" w:cs="Arial"/>
                <w:bCs/>
                <w:color w:val="0000FF"/>
                <w:lang w:val="en-US"/>
                <w:rPrChange w:id="133" w:author="user" w:date="2019-07-04T16:26:00Z">
                  <w:rPr>
                    <w:ins w:id="134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35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552" w:type="dxa"/>
          </w:tcPr>
          <w:p w14:paraId="73E1A07F" w14:textId="77777777" w:rsidR="00AF4B3B" w:rsidRPr="005C09F4" w:rsidRDefault="00AF4B3B">
            <w:pPr>
              <w:pStyle w:val="ListParagraph"/>
              <w:ind w:left="0"/>
              <w:jc w:val="both"/>
              <w:rPr>
                <w:ins w:id="136" w:author="user" w:date="2019-07-04T16:18:00Z"/>
                <w:rFonts w:ascii="Arial" w:hAnsi="Arial" w:cs="Arial"/>
                <w:b/>
                <w:lang w:val="en-US"/>
                <w:rPrChange w:id="137" w:author="user" w:date="2019-07-04T16:23:00Z">
                  <w:rPr>
                    <w:ins w:id="138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39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727" w:type="dxa"/>
          </w:tcPr>
          <w:p w14:paraId="31D71861" w14:textId="77777777" w:rsidR="00AF4B3B" w:rsidRPr="005C09F4" w:rsidRDefault="00AF4B3B">
            <w:pPr>
              <w:pStyle w:val="ListParagraph"/>
              <w:ind w:left="0"/>
              <w:jc w:val="both"/>
              <w:rPr>
                <w:ins w:id="140" w:author="user" w:date="2019-07-04T16:18:00Z"/>
                <w:rFonts w:ascii="Arial" w:hAnsi="Arial" w:cs="Arial"/>
                <w:b/>
                <w:lang w:val="en-US"/>
                <w:rPrChange w:id="141" w:author="user" w:date="2019-07-04T16:26:00Z">
                  <w:rPr>
                    <w:ins w:id="142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43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378" w:type="dxa"/>
          </w:tcPr>
          <w:p w14:paraId="23CF1EFA" w14:textId="77777777" w:rsidR="00AF4B3B" w:rsidRPr="005C09F4" w:rsidRDefault="00AF4B3B">
            <w:pPr>
              <w:pStyle w:val="ListParagraph"/>
              <w:ind w:left="0"/>
              <w:jc w:val="both"/>
              <w:rPr>
                <w:ins w:id="144" w:author="user" w:date="2019-07-04T16:18:00Z"/>
                <w:rFonts w:ascii="Arial" w:hAnsi="Arial" w:cs="Arial"/>
                <w:b/>
                <w:lang w:val="en-US"/>
                <w:rPrChange w:id="145" w:author="user" w:date="2019-07-04T16:27:00Z">
                  <w:rPr>
                    <w:ins w:id="146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47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685" w:type="dxa"/>
          </w:tcPr>
          <w:p w14:paraId="5BE41936" w14:textId="77777777" w:rsidR="00AF4B3B" w:rsidRPr="005C09F4" w:rsidRDefault="00AF4B3B">
            <w:pPr>
              <w:pStyle w:val="ListParagraph"/>
              <w:ind w:left="0"/>
              <w:jc w:val="both"/>
              <w:rPr>
                <w:ins w:id="148" w:author="user" w:date="2019-07-04T16:18:00Z"/>
                <w:rFonts w:ascii="Arial" w:hAnsi="Arial" w:cs="Arial"/>
                <w:b/>
                <w:lang w:val="en-US"/>
                <w:rPrChange w:id="149" w:author="user" w:date="2019-07-04T16:27:00Z">
                  <w:rPr>
                    <w:ins w:id="150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51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  <w:tc>
          <w:tcPr>
            <w:tcW w:w="1777" w:type="dxa"/>
          </w:tcPr>
          <w:p w14:paraId="58A815E4" w14:textId="77777777" w:rsidR="00AF4B3B" w:rsidRPr="005C09F4" w:rsidRDefault="00AF4B3B">
            <w:pPr>
              <w:pStyle w:val="ListParagraph"/>
              <w:ind w:left="0"/>
              <w:jc w:val="both"/>
              <w:rPr>
                <w:ins w:id="152" w:author="user" w:date="2019-07-04T16:18:00Z"/>
                <w:rFonts w:ascii="Arial" w:hAnsi="Arial" w:cs="Arial"/>
                <w:b/>
                <w:lang w:val="en-US"/>
                <w:rPrChange w:id="153" w:author="user" w:date="2019-07-04T16:27:00Z">
                  <w:rPr>
                    <w:ins w:id="154" w:author="user" w:date="2019-07-04T16:18:00Z"/>
                    <w:rFonts w:ascii="Arial" w:hAnsi="Arial" w:cs="Arial"/>
                    <w:b/>
                    <w:sz w:val="24"/>
                    <w:szCs w:val="24"/>
                    <w:lang w:val="en-US"/>
                  </w:rPr>
                </w:rPrChange>
              </w:rPr>
              <w:pPrChange w:id="155" w:author="user" w:date="2019-07-04T16:23:00Z">
                <w:pPr>
                  <w:pStyle w:val="ListParagraph"/>
                  <w:spacing w:line="360" w:lineRule="auto"/>
                  <w:ind w:left="0"/>
                  <w:jc w:val="both"/>
                </w:pPr>
              </w:pPrChange>
            </w:pPr>
          </w:p>
        </w:tc>
      </w:tr>
    </w:tbl>
    <w:p w14:paraId="557A3536" w14:textId="77777777" w:rsidR="00AF4B3B" w:rsidRDefault="00AF4B3B" w:rsidP="00AF4B3B">
      <w:pPr>
        <w:pStyle w:val="Default"/>
        <w:spacing w:line="360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</w:p>
    <w:p w14:paraId="4C584DA8" w14:textId="77777777" w:rsidR="00C420E8" w:rsidRDefault="00C420E8" w:rsidP="00AF4B3B">
      <w:pPr>
        <w:pStyle w:val="Default"/>
        <w:spacing w:line="360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</w:p>
    <w:p w14:paraId="72A7F53A" w14:textId="77777777" w:rsidR="00C420E8" w:rsidRDefault="00C420E8" w:rsidP="00AF4B3B">
      <w:pPr>
        <w:pStyle w:val="Default"/>
        <w:spacing w:line="360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</w:p>
    <w:p w14:paraId="3077B20D" w14:textId="77777777" w:rsidR="00C420E8" w:rsidRDefault="00C420E8" w:rsidP="00AF4B3B">
      <w:pPr>
        <w:pStyle w:val="Default"/>
        <w:spacing w:line="360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</w:p>
    <w:p w14:paraId="7AF6597C" w14:textId="77777777" w:rsidR="00C420E8" w:rsidRDefault="00C420E8" w:rsidP="00AF4B3B">
      <w:pPr>
        <w:pStyle w:val="Default"/>
        <w:spacing w:line="360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</w:p>
    <w:p w14:paraId="57D3F629" w14:textId="77777777" w:rsidR="00C420E8" w:rsidRDefault="00C420E8" w:rsidP="00AF4B3B">
      <w:pPr>
        <w:pStyle w:val="Default"/>
        <w:spacing w:line="360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</w:p>
    <w:sectPr w:rsidR="00C420E8" w:rsidSect="00282EDF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EAAE4" w14:textId="77777777" w:rsidR="00D947A9" w:rsidRDefault="00D947A9" w:rsidP="00394588">
      <w:pPr>
        <w:spacing w:after="0" w:line="240" w:lineRule="auto"/>
      </w:pPr>
      <w:r>
        <w:separator/>
      </w:r>
    </w:p>
  </w:endnote>
  <w:endnote w:type="continuationSeparator" w:id="0">
    <w:p w14:paraId="77EF64E8" w14:textId="77777777" w:rsidR="00D947A9" w:rsidRDefault="00D947A9" w:rsidP="0039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3B446" w14:textId="77777777" w:rsidR="004B1006" w:rsidRPr="00394588" w:rsidRDefault="004B1006">
    <w:pPr>
      <w:pStyle w:val="Footer"/>
      <w:jc w:val="right"/>
      <w:rPr>
        <w:ins w:id="156" w:author="user" w:date="2018-10-03T19:47:00Z"/>
        <w:rFonts w:ascii="Arial" w:hAnsi="Arial" w:cs="Arial"/>
        <w:sz w:val="20"/>
        <w:rPrChange w:id="157" w:author="user" w:date="2018-10-03T19:47:00Z">
          <w:rPr>
            <w:ins w:id="158" w:author="user" w:date="2018-10-03T19:47:00Z"/>
          </w:rPr>
        </w:rPrChange>
      </w:rPr>
    </w:pPr>
  </w:p>
  <w:p w14:paraId="37579D26" w14:textId="77777777" w:rsidR="004B1006" w:rsidRDefault="004B10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67D33" w14:textId="77777777" w:rsidR="00D947A9" w:rsidRDefault="00D947A9" w:rsidP="00394588">
      <w:pPr>
        <w:spacing w:after="0" w:line="240" w:lineRule="auto"/>
      </w:pPr>
      <w:r>
        <w:separator/>
      </w:r>
    </w:p>
  </w:footnote>
  <w:footnote w:type="continuationSeparator" w:id="0">
    <w:p w14:paraId="4D86EEEC" w14:textId="77777777" w:rsidR="00D947A9" w:rsidRDefault="00D947A9" w:rsidP="00394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390" w:type="dxa"/>
      <w:tblLayout w:type="fixed"/>
      <w:tblLook w:val="04A0" w:firstRow="1" w:lastRow="0" w:firstColumn="1" w:lastColumn="0" w:noHBand="0" w:noVBand="1"/>
    </w:tblPr>
    <w:tblGrid>
      <w:gridCol w:w="1981"/>
      <w:gridCol w:w="1134"/>
      <w:gridCol w:w="4113"/>
      <w:gridCol w:w="2162"/>
    </w:tblGrid>
    <w:tr w:rsidR="00A60545" w14:paraId="7E53191D" w14:textId="77777777" w:rsidTr="00A60545">
      <w:trPr>
        <w:trHeight w:val="699"/>
      </w:trPr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596160" w14:textId="77777777" w:rsidR="00A60545" w:rsidRDefault="00A60545" w:rsidP="00A60545">
          <w:pPr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A403729" wp14:editId="3C911CA7">
                <wp:simplePos x="0" y="0"/>
                <wp:positionH relativeFrom="column">
                  <wp:posOffset>287655</wp:posOffset>
                </wp:positionH>
                <wp:positionV relativeFrom="paragraph">
                  <wp:posOffset>8255</wp:posOffset>
                </wp:positionV>
                <wp:extent cx="537845" cy="389890"/>
                <wp:effectExtent l="38100" t="38100" r="33655" b="2921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2" r="36514" b="396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845" cy="3898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06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1F99331" w14:textId="77777777" w:rsidR="00A60545" w:rsidRDefault="00A60545" w:rsidP="00A60545">
          <w:pPr>
            <w:jc w:val="center"/>
            <w:rPr>
              <w:rFonts w:ascii="Arial" w:hAnsi="Arial" w:cs="Arial"/>
              <w:color w:val="00B050"/>
              <w:lang w:val="en-GB"/>
            </w:rPr>
          </w:pPr>
          <w:r>
            <w:rPr>
              <w:rFonts w:ascii="Arial" w:hAnsi="Arial" w:cs="Arial"/>
              <w:color w:val="00B050"/>
              <w:lang w:val="en-GB"/>
            </w:rPr>
            <w:t>YOGURTINDO</w:t>
          </w:r>
        </w:p>
        <w:p w14:paraId="4E90872E" w14:textId="77777777" w:rsidR="00A60545" w:rsidRDefault="00A60545" w:rsidP="00A6054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Jl. Ray</w:t>
          </w:r>
          <w:r>
            <w:rPr>
              <w:rFonts w:ascii="Arial" w:hAnsi="Arial" w:cs="Arial"/>
              <w:lang w:val="en-GB"/>
            </w:rPr>
            <w:t>a</w:t>
          </w:r>
          <w:r>
            <w:rPr>
              <w:rFonts w:ascii="Arial" w:hAnsi="Arial" w:cs="Arial"/>
            </w:rPr>
            <w:t xml:space="preserve"> Taman Safari RT 03/06 No 200, Cibeureum, </w:t>
          </w:r>
        </w:p>
        <w:p w14:paraId="199EDB63" w14:textId="77777777" w:rsidR="00A60545" w:rsidRDefault="00A60545" w:rsidP="00A6054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Cisarua, Kabupaten Bogor</w:t>
          </w:r>
        </w:p>
      </w:tc>
    </w:tr>
    <w:tr w:rsidR="00A60545" w14:paraId="1EDCD40B" w14:textId="77777777" w:rsidTr="00A60545"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F7578F" w14:textId="77777777" w:rsidR="00A60545" w:rsidRDefault="00A60545" w:rsidP="00A60545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Dibuat Oleh: </w:t>
          </w:r>
        </w:p>
        <w:p w14:paraId="2FE6E3B0" w14:textId="77777777" w:rsidR="00A60545" w:rsidRDefault="00A60545" w:rsidP="00A60545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Nurhali</w:t>
          </w:r>
          <w:r>
            <w:rPr>
              <w:rFonts w:ascii="Arial" w:hAnsi="Arial" w:cs="Arial"/>
              <w:lang w:val="en-GB"/>
            </w:rPr>
            <w:t>z</w:t>
          </w:r>
          <w:r>
            <w:rPr>
              <w:rFonts w:ascii="Arial" w:hAnsi="Arial" w:cs="Arial"/>
            </w:rPr>
            <w:t>a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7B9AF81" w14:textId="77777777" w:rsidR="00A60545" w:rsidRDefault="00A60545" w:rsidP="00A60545">
          <w:pPr>
            <w:rPr>
              <w:rFonts w:ascii="Arial" w:hAnsi="Arial" w:cs="Arial"/>
            </w:rPr>
          </w:pPr>
        </w:p>
      </w:tc>
      <w:tc>
        <w:tcPr>
          <w:tcW w:w="4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8EB62A" w14:textId="5F2F9B82" w:rsidR="00A60545" w:rsidRPr="00A60545" w:rsidRDefault="008C22F9" w:rsidP="00A60545">
          <w:pPr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lang w:val="en-GB"/>
            </w:rPr>
            <w:t>YI-MAN</w:t>
          </w:r>
          <w:r w:rsidR="00A60545">
            <w:rPr>
              <w:rFonts w:ascii="Arial" w:hAnsi="Arial" w:cs="Arial"/>
            </w:rPr>
            <w:t>-0</w:t>
          </w:r>
          <w:r>
            <w:rPr>
              <w:rFonts w:ascii="Arial" w:hAnsi="Arial" w:cs="Arial"/>
              <w:lang w:val="en-GB"/>
            </w:rPr>
            <w:t>2</w:t>
          </w:r>
        </w:p>
      </w:tc>
      <w:tc>
        <w:tcPr>
          <w:tcW w:w="21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EF3BFB" w14:textId="77777777" w:rsidR="00A60545" w:rsidRDefault="00A60545" w:rsidP="00A60545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Terbitan: 0</w:t>
          </w:r>
        </w:p>
      </w:tc>
    </w:tr>
    <w:tr w:rsidR="00A60545" w14:paraId="0F6E11A1" w14:textId="77777777" w:rsidTr="00A60545"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BF64E4" w14:textId="77777777" w:rsidR="00A60545" w:rsidRDefault="00A60545" w:rsidP="00A60545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Diperiksa Oleh: </w:t>
          </w:r>
        </w:p>
        <w:p w14:paraId="018E4FD4" w14:textId="77777777" w:rsidR="00A60545" w:rsidRDefault="00A60545" w:rsidP="00A60545">
          <w:pPr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</w:rPr>
            <w:t>Kemala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B99390E" w14:textId="77777777" w:rsidR="00A60545" w:rsidRDefault="00A60545" w:rsidP="00A60545">
          <w:pPr>
            <w:rPr>
              <w:rFonts w:ascii="Arial" w:hAnsi="Arial" w:cs="Arial"/>
            </w:rPr>
          </w:pPr>
        </w:p>
      </w:tc>
      <w:tc>
        <w:tcPr>
          <w:tcW w:w="41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2E9B0A" w14:textId="77777777" w:rsidR="00A60545" w:rsidRPr="00A60545" w:rsidRDefault="00A60545" w:rsidP="00A60545">
          <w:pPr>
            <w:jc w:val="center"/>
            <w:rPr>
              <w:rFonts w:ascii="Arial" w:hAnsi="Arial" w:cs="Arial"/>
              <w:b/>
              <w:bCs/>
              <w:lang w:val="en-GB"/>
            </w:rPr>
          </w:pPr>
          <w:r w:rsidRPr="00A60545">
            <w:rPr>
              <w:rFonts w:ascii="Arial" w:hAnsi="Arial" w:cs="Arial"/>
              <w:b/>
              <w:bCs/>
              <w:lang w:val="en-GB"/>
            </w:rPr>
            <w:t xml:space="preserve">IDENTIFIKASI PEMASOK </w:t>
          </w:r>
        </w:p>
        <w:p w14:paraId="26FEA27B" w14:textId="77777777" w:rsidR="00A60545" w:rsidRPr="00A60545" w:rsidRDefault="00A60545" w:rsidP="00A60545">
          <w:pPr>
            <w:jc w:val="center"/>
            <w:rPr>
              <w:rFonts w:ascii="Arial" w:hAnsi="Arial" w:cs="Arial"/>
              <w:lang w:val="en-GB"/>
            </w:rPr>
          </w:pPr>
          <w:r w:rsidRPr="00A60545">
            <w:rPr>
              <w:rFonts w:ascii="Arial" w:hAnsi="Arial" w:cs="Arial"/>
              <w:b/>
              <w:bCs/>
              <w:lang w:val="en-GB"/>
            </w:rPr>
            <w:t>BAHAN BAKU DAN PENGEMAS</w:t>
          </w:r>
        </w:p>
      </w:tc>
      <w:tc>
        <w:tcPr>
          <w:tcW w:w="21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1AC05FA" w14:textId="0C6935FC" w:rsidR="00A60545" w:rsidRDefault="00A60545" w:rsidP="00A60545">
          <w:pPr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</w:rPr>
            <w:t xml:space="preserve">Halaman: </w:t>
          </w: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1</w:t>
          </w:r>
          <w:r>
            <w:rPr>
              <w:rFonts w:ascii="Arial" w:hAnsi="Arial" w:cs="Arial"/>
              <w:noProof/>
            </w:rPr>
            <w:fldChar w:fldCharType="end"/>
          </w:r>
          <w:r>
            <w:rPr>
              <w:rFonts w:ascii="Arial" w:hAnsi="Arial" w:cs="Arial"/>
            </w:rPr>
            <w:t xml:space="preserve"> dari </w:t>
          </w:r>
          <w:r w:rsidR="00D17E39">
            <w:rPr>
              <w:rFonts w:ascii="Arial" w:hAnsi="Arial" w:cs="Arial"/>
              <w:lang w:val="en-US"/>
            </w:rPr>
            <w:t>1</w:t>
          </w:r>
        </w:p>
      </w:tc>
    </w:tr>
    <w:tr w:rsidR="00A60545" w14:paraId="4AEED47A" w14:textId="77777777" w:rsidTr="00A60545">
      <w:trPr>
        <w:trHeight w:val="370"/>
      </w:trPr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CA6FDBF" w14:textId="77777777" w:rsidR="00A60545" w:rsidRDefault="00A60545" w:rsidP="00A60545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Disetujui Oleh: </w:t>
          </w:r>
        </w:p>
        <w:p w14:paraId="7D613AF6" w14:textId="77777777" w:rsidR="00A60545" w:rsidRDefault="00A60545" w:rsidP="00A60545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Hj. </w:t>
          </w:r>
          <w:r>
            <w:rPr>
              <w:rFonts w:ascii="Arial" w:hAnsi="Arial" w:cs="Arial"/>
              <w:lang w:val="en-GB"/>
            </w:rPr>
            <w:t>L</w:t>
          </w:r>
          <w:r>
            <w:rPr>
              <w:rFonts w:ascii="Arial" w:hAnsi="Arial" w:cs="Arial"/>
            </w:rPr>
            <w:t>astri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1FE083" w14:textId="77777777" w:rsidR="00A60545" w:rsidRDefault="00A60545" w:rsidP="00A60545">
          <w:pPr>
            <w:rPr>
              <w:rFonts w:ascii="Arial" w:hAnsi="Arial" w:cs="Arial"/>
            </w:rPr>
          </w:pPr>
        </w:p>
      </w:tc>
      <w:tc>
        <w:tcPr>
          <w:tcW w:w="41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F4BFDB" w14:textId="77777777" w:rsidR="00A60545" w:rsidRDefault="00A60545" w:rsidP="00A60545">
          <w:pPr>
            <w:rPr>
              <w:rFonts w:ascii="Arial" w:hAnsi="Arial" w:cs="Arial"/>
              <w:lang w:val="en-GB"/>
            </w:rPr>
          </w:pPr>
        </w:p>
      </w:tc>
      <w:tc>
        <w:tcPr>
          <w:tcW w:w="21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710C39" w14:textId="77777777" w:rsidR="00A60545" w:rsidRDefault="00A60545" w:rsidP="00A60545">
          <w:pPr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</w:rPr>
            <w:t>Efektif: Mei 201</w:t>
          </w:r>
          <w:r>
            <w:rPr>
              <w:rFonts w:ascii="Arial" w:hAnsi="Arial" w:cs="Arial"/>
              <w:lang w:val="en-GB"/>
            </w:rPr>
            <w:t>8</w:t>
          </w:r>
        </w:p>
      </w:tc>
    </w:tr>
  </w:tbl>
  <w:p w14:paraId="475A2A21" w14:textId="77777777" w:rsidR="00A60545" w:rsidRDefault="00A605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2F3"/>
    <w:multiLevelType w:val="multilevel"/>
    <w:tmpl w:val="2F86B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70782"/>
    <w:multiLevelType w:val="hybridMultilevel"/>
    <w:tmpl w:val="21AABF8A"/>
    <w:lvl w:ilvl="0" w:tplc="AD40DF3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66E0"/>
    <w:multiLevelType w:val="hybridMultilevel"/>
    <w:tmpl w:val="B9C43ED2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08C75852"/>
    <w:multiLevelType w:val="hybridMultilevel"/>
    <w:tmpl w:val="78CCA398"/>
    <w:lvl w:ilvl="0" w:tplc="2926236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D11E0C"/>
    <w:multiLevelType w:val="hybridMultilevel"/>
    <w:tmpl w:val="3B2A137A"/>
    <w:lvl w:ilvl="0" w:tplc="895A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33667"/>
    <w:multiLevelType w:val="hybridMultilevel"/>
    <w:tmpl w:val="8EDE40B2"/>
    <w:lvl w:ilvl="0" w:tplc="AA32C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F37FE"/>
    <w:multiLevelType w:val="hybridMultilevel"/>
    <w:tmpl w:val="22406898"/>
    <w:lvl w:ilvl="0" w:tplc="7AFEF4D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3C1F"/>
    <w:multiLevelType w:val="hybridMultilevel"/>
    <w:tmpl w:val="0FA694DE"/>
    <w:lvl w:ilvl="0" w:tplc="A622E95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4657D"/>
    <w:multiLevelType w:val="hybridMultilevel"/>
    <w:tmpl w:val="6DBAE02A"/>
    <w:lvl w:ilvl="0" w:tplc="AA0E5A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01610"/>
    <w:multiLevelType w:val="hybridMultilevel"/>
    <w:tmpl w:val="0B0A043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2FF8"/>
    <w:multiLevelType w:val="hybridMultilevel"/>
    <w:tmpl w:val="34C270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62977E0"/>
    <w:multiLevelType w:val="hybridMultilevel"/>
    <w:tmpl w:val="CEB0F5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E50B9"/>
    <w:multiLevelType w:val="hybridMultilevel"/>
    <w:tmpl w:val="2856B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B2284"/>
    <w:multiLevelType w:val="hybridMultilevel"/>
    <w:tmpl w:val="AFACF0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8400F6C"/>
    <w:multiLevelType w:val="hybridMultilevel"/>
    <w:tmpl w:val="184EE3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B6A2B"/>
    <w:multiLevelType w:val="hybridMultilevel"/>
    <w:tmpl w:val="CED8A9DE"/>
    <w:lvl w:ilvl="0" w:tplc="B0F4F11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1ED331B"/>
    <w:multiLevelType w:val="hybridMultilevel"/>
    <w:tmpl w:val="47481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E3B2E"/>
    <w:multiLevelType w:val="hybridMultilevel"/>
    <w:tmpl w:val="24DA22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20917"/>
    <w:multiLevelType w:val="hybridMultilevel"/>
    <w:tmpl w:val="BC6C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C12D3A"/>
    <w:multiLevelType w:val="hybridMultilevel"/>
    <w:tmpl w:val="E51A9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527418"/>
    <w:multiLevelType w:val="hybridMultilevel"/>
    <w:tmpl w:val="D9FC4B9E"/>
    <w:lvl w:ilvl="0" w:tplc="857A1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3BE02F2"/>
    <w:multiLevelType w:val="hybridMultilevel"/>
    <w:tmpl w:val="6F664034"/>
    <w:lvl w:ilvl="0" w:tplc="E3A83EB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3FC64F8"/>
    <w:multiLevelType w:val="hybridMultilevel"/>
    <w:tmpl w:val="880C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245AF"/>
    <w:multiLevelType w:val="hybridMultilevel"/>
    <w:tmpl w:val="F7C28CB4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79870EBE"/>
    <w:multiLevelType w:val="hybridMultilevel"/>
    <w:tmpl w:val="19D8B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20"/>
  </w:num>
  <w:num w:numId="4">
    <w:abstractNumId w:val="1"/>
  </w:num>
  <w:num w:numId="5">
    <w:abstractNumId w:val="17"/>
  </w:num>
  <w:num w:numId="6">
    <w:abstractNumId w:val="14"/>
  </w:num>
  <w:num w:numId="7">
    <w:abstractNumId w:val="6"/>
  </w:num>
  <w:num w:numId="8">
    <w:abstractNumId w:val="0"/>
  </w:num>
  <w:num w:numId="9">
    <w:abstractNumId w:val="21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2"/>
  </w:num>
  <w:num w:numId="13">
    <w:abstractNumId w:val="10"/>
  </w:num>
  <w:num w:numId="14">
    <w:abstractNumId w:val="18"/>
  </w:num>
  <w:num w:numId="15">
    <w:abstractNumId w:val="12"/>
  </w:num>
  <w:num w:numId="16">
    <w:abstractNumId w:val="16"/>
  </w:num>
  <w:num w:numId="17">
    <w:abstractNumId w:val="19"/>
  </w:num>
  <w:num w:numId="18">
    <w:abstractNumId w:val="24"/>
  </w:num>
  <w:num w:numId="19">
    <w:abstractNumId w:val="4"/>
  </w:num>
  <w:num w:numId="20">
    <w:abstractNumId w:val="8"/>
  </w:num>
  <w:num w:numId="21">
    <w:abstractNumId w:val="5"/>
  </w:num>
  <w:num w:numId="22">
    <w:abstractNumId w:val="15"/>
  </w:num>
  <w:num w:numId="23">
    <w:abstractNumId w:val="7"/>
  </w:num>
  <w:num w:numId="24">
    <w:abstractNumId w:val="11"/>
  </w:num>
  <w:num w:numId="25">
    <w:abstractNumId w:val="13"/>
  </w:num>
  <w:num w:numId="26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 w:grammar="clean"/>
  <w:revisionView w:markup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>
      <o:colormru v:ext="edit" colors="blue,#0c6,#93f,#c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DF"/>
    <w:rsid w:val="00001712"/>
    <w:rsid w:val="00024E03"/>
    <w:rsid w:val="00032E91"/>
    <w:rsid w:val="00066128"/>
    <w:rsid w:val="0008361F"/>
    <w:rsid w:val="0008367F"/>
    <w:rsid w:val="00096954"/>
    <w:rsid w:val="000D45A6"/>
    <w:rsid w:val="000E6B8B"/>
    <w:rsid w:val="000F76BB"/>
    <w:rsid w:val="00113A0B"/>
    <w:rsid w:val="00123EEC"/>
    <w:rsid w:val="001265BC"/>
    <w:rsid w:val="00127935"/>
    <w:rsid w:val="00137780"/>
    <w:rsid w:val="00145D8F"/>
    <w:rsid w:val="00151E85"/>
    <w:rsid w:val="0016577A"/>
    <w:rsid w:val="0017010A"/>
    <w:rsid w:val="00184A0E"/>
    <w:rsid w:val="001900F6"/>
    <w:rsid w:val="001961B1"/>
    <w:rsid w:val="001A43EE"/>
    <w:rsid w:val="001C2FC7"/>
    <w:rsid w:val="001D5768"/>
    <w:rsid w:val="001F3020"/>
    <w:rsid w:val="001F5F47"/>
    <w:rsid w:val="00200066"/>
    <w:rsid w:val="00201E9D"/>
    <w:rsid w:val="0020615E"/>
    <w:rsid w:val="002146A9"/>
    <w:rsid w:val="00230A2D"/>
    <w:rsid w:val="0024114D"/>
    <w:rsid w:val="0025144F"/>
    <w:rsid w:val="00254FDF"/>
    <w:rsid w:val="00261B87"/>
    <w:rsid w:val="0026220D"/>
    <w:rsid w:val="00263DCD"/>
    <w:rsid w:val="00282177"/>
    <w:rsid w:val="00282EDF"/>
    <w:rsid w:val="002A031B"/>
    <w:rsid w:val="002C5A90"/>
    <w:rsid w:val="002C6A76"/>
    <w:rsid w:val="002C6E82"/>
    <w:rsid w:val="002D22B7"/>
    <w:rsid w:val="002F663B"/>
    <w:rsid w:val="00303E71"/>
    <w:rsid w:val="003138A6"/>
    <w:rsid w:val="00315E2B"/>
    <w:rsid w:val="003162B8"/>
    <w:rsid w:val="003200DE"/>
    <w:rsid w:val="00327EDB"/>
    <w:rsid w:val="003411F0"/>
    <w:rsid w:val="00356A3B"/>
    <w:rsid w:val="00363AE0"/>
    <w:rsid w:val="00371388"/>
    <w:rsid w:val="003719DC"/>
    <w:rsid w:val="003822DF"/>
    <w:rsid w:val="00394588"/>
    <w:rsid w:val="003966B2"/>
    <w:rsid w:val="003B12DC"/>
    <w:rsid w:val="003B132D"/>
    <w:rsid w:val="003C5718"/>
    <w:rsid w:val="003D53DD"/>
    <w:rsid w:val="00410C44"/>
    <w:rsid w:val="00411A41"/>
    <w:rsid w:val="00423D09"/>
    <w:rsid w:val="0042459D"/>
    <w:rsid w:val="00433701"/>
    <w:rsid w:val="00454635"/>
    <w:rsid w:val="0045569C"/>
    <w:rsid w:val="00492A16"/>
    <w:rsid w:val="004B1006"/>
    <w:rsid w:val="004D245C"/>
    <w:rsid w:val="004D7278"/>
    <w:rsid w:val="004F30BB"/>
    <w:rsid w:val="00506500"/>
    <w:rsid w:val="00514E5B"/>
    <w:rsid w:val="00522EC7"/>
    <w:rsid w:val="00526C6B"/>
    <w:rsid w:val="00534B32"/>
    <w:rsid w:val="00551D3D"/>
    <w:rsid w:val="0056050C"/>
    <w:rsid w:val="00571310"/>
    <w:rsid w:val="005B0A3A"/>
    <w:rsid w:val="005C09F4"/>
    <w:rsid w:val="005C4072"/>
    <w:rsid w:val="005C546F"/>
    <w:rsid w:val="005D6BCF"/>
    <w:rsid w:val="005E0C58"/>
    <w:rsid w:val="005E288A"/>
    <w:rsid w:val="005E7084"/>
    <w:rsid w:val="005F0950"/>
    <w:rsid w:val="00601193"/>
    <w:rsid w:val="0065069D"/>
    <w:rsid w:val="00654A0A"/>
    <w:rsid w:val="00674653"/>
    <w:rsid w:val="006849A4"/>
    <w:rsid w:val="00685698"/>
    <w:rsid w:val="006B2B72"/>
    <w:rsid w:val="006B38E5"/>
    <w:rsid w:val="006B7470"/>
    <w:rsid w:val="006C0171"/>
    <w:rsid w:val="006C330C"/>
    <w:rsid w:val="006E3542"/>
    <w:rsid w:val="006F2EF1"/>
    <w:rsid w:val="006F4B03"/>
    <w:rsid w:val="00720F21"/>
    <w:rsid w:val="00734BA4"/>
    <w:rsid w:val="0076003F"/>
    <w:rsid w:val="00760677"/>
    <w:rsid w:val="00762D39"/>
    <w:rsid w:val="00765FA8"/>
    <w:rsid w:val="00766001"/>
    <w:rsid w:val="00783D8B"/>
    <w:rsid w:val="0079519F"/>
    <w:rsid w:val="00797687"/>
    <w:rsid w:val="007A61A1"/>
    <w:rsid w:val="007C25A4"/>
    <w:rsid w:val="007C3A1E"/>
    <w:rsid w:val="007D50C7"/>
    <w:rsid w:val="00807171"/>
    <w:rsid w:val="008242E5"/>
    <w:rsid w:val="008261FB"/>
    <w:rsid w:val="0083509B"/>
    <w:rsid w:val="00852F50"/>
    <w:rsid w:val="00887000"/>
    <w:rsid w:val="008A0313"/>
    <w:rsid w:val="008C22F9"/>
    <w:rsid w:val="008C7928"/>
    <w:rsid w:val="008D36AE"/>
    <w:rsid w:val="008F7FE0"/>
    <w:rsid w:val="00901BDA"/>
    <w:rsid w:val="0090684E"/>
    <w:rsid w:val="00930E89"/>
    <w:rsid w:val="00931E41"/>
    <w:rsid w:val="0096054B"/>
    <w:rsid w:val="00961B76"/>
    <w:rsid w:val="00996F7F"/>
    <w:rsid w:val="009B490D"/>
    <w:rsid w:val="009B7082"/>
    <w:rsid w:val="009D0A35"/>
    <w:rsid w:val="009D4D7E"/>
    <w:rsid w:val="009E5A4C"/>
    <w:rsid w:val="009F0A26"/>
    <w:rsid w:val="009F7653"/>
    <w:rsid w:val="00A0238F"/>
    <w:rsid w:val="00A362BC"/>
    <w:rsid w:val="00A60545"/>
    <w:rsid w:val="00A60B0F"/>
    <w:rsid w:val="00A7011A"/>
    <w:rsid w:val="00A765B5"/>
    <w:rsid w:val="00A947FE"/>
    <w:rsid w:val="00AB4ADA"/>
    <w:rsid w:val="00AC02E4"/>
    <w:rsid w:val="00AD36D1"/>
    <w:rsid w:val="00AF08E5"/>
    <w:rsid w:val="00AF1E18"/>
    <w:rsid w:val="00AF4893"/>
    <w:rsid w:val="00AF4B3B"/>
    <w:rsid w:val="00B00216"/>
    <w:rsid w:val="00B04C1F"/>
    <w:rsid w:val="00B13841"/>
    <w:rsid w:val="00B14870"/>
    <w:rsid w:val="00B17352"/>
    <w:rsid w:val="00B17860"/>
    <w:rsid w:val="00B214AC"/>
    <w:rsid w:val="00B24A22"/>
    <w:rsid w:val="00B26064"/>
    <w:rsid w:val="00B42804"/>
    <w:rsid w:val="00B53946"/>
    <w:rsid w:val="00B877FA"/>
    <w:rsid w:val="00B95CD8"/>
    <w:rsid w:val="00BA4B27"/>
    <w:rsid w:val="00BC2573"/>
    <w:rsid w:val="00BC670D"/>
    <w:rsid w:val="00C02D15"/>
    <w:rsid w:val="00C14DA6"/>
    <w:rsid w:val="00C1633E"/>
    <w:rsid w:val="00C2253F"/>
    <w:rsid w:val="00C30ED1"/>
    <w:rsid w:val="00C32C56"/>
    <w:rsid w:val="00C3543D"/>
    <w:rsid w:val="00C374A2"/>
    <w:rsid w:val="00C420E8"/>
    <w:rsid w:val="00C55941"/>
    <w:rsid w:val="00C614C6"/>
    <w:rsid w:val="00C70BA2"/>
    <w:rsid w:val="00C77441"/>
    <w:rsid w:val="00C832D6"/>
    <w:rsid w:val="00CB157C"/>
    <w:rsid w:val="00CB6808"/>
    <w:rsid w:val="00CC0FA8"/>
    <w:rsid w:val="00CC2388"/>
    <w:rsid w:val="00CD4F91"/>
    <w:rsid w:val="00CD5BDD"/>
    <w:rsid w:val="00CE756A"/>
    <w:rsid w:val="00D167A8"/>
    <w:rsid w:val="00D17E39"/>
    <w:rsid w:val="00D2024C"/>
    <w:rsid w:val="00D335CD"/>
    <w:rsid w:val="00D52531"/>
    <w:rsid w:val="00D5420B"/>
    <w:rsid w:val="00D54F22"/>
    <w:rsid w:val="00D62AD5"/>
    <w:rsid w:val="00D70D78"/>
    <w:rsid w:val="00D71D68"/>
    <w:rsid w:val="00D83064"/>
    <w:rsid w:val="00D947A9"/>
    <w:rsid w:val="00DB480B"/>
    <w:rsid w:val="00DD0D81"/>
    <w:rsid w:val="00DD35A2"/>
    <w:rsid w:val="00DE3531"/>
    <w:rsid w:val="00DF63FD"/>
    <w:rsid w:val="00E116B2"/>
    <w:rsid w:val="00E13855"/>
    <w:rsid w:val="00E15B02"/>
    <w:rsid w:val="00E16DA3"/>
    <w:rsid w:val="00E17241"/>
    <w:rsid w:val="00E2171A"/>
    <w:rsid w:val="00E36D32"/>
    <w:rsid w:val="00E40D1D"/>
    <w:rsid w:val="00E41A35"/>
    <w:rsid w:val="00E424DC"/>
    <w:rsid w:val="00E4268C"/>
    <w:rsid w:val="00E5053A"/>
    <w:rsid w:val="00E5338D"/>
    <w:rsid w:val="00E626C2"/>
    <w:rsid w:val="00E64982"/>
    <w:rsid w:val="00E65BDF"/>
    <w:rsid w:val="00E97442"/>
    <w:rsid w:val="00EA4C19"/>
    <w:rsid w:val="00EA52FF"/>
    <w:rsid w:val="00EB450E"/>
    <w:rsid w:val="00EC3A1E"/>
    <w:rsid w:val="00EC5EB9"/>
    <w:rsid w:val="00EF2878"/>
    <w:rsid w:val="00EF3712"/>
    <w:rsid w:val="00EF3F52"/>
    <w:rsid w:val="00F00882"/>
    <w:rsid w:val="00F13647"/>
    <w:rsid w:val="00F2317D"/>
    <w:rsid w:val="00F63528"/>
    <w:rsid w:val="00F637C0"/>
    <w:rsid w:val="00F677BC"/>
    <w:rsid w:val="00F77901"/>
    <w:rsid w:val="00F82A38"/>
    <w:rsid w:val="00F82CC5"/>
    <w:rsid w:val="00F9069D"/>
    <w:rsid w:val="00F9323F"/>
    <w:rsid w:val="00F94D14"/>
    <w:rsid w:val="00F957C2"/>
    <w:rsid w:val="00FA37DF"/>
    <w:rsid w:val="00FA5C14"/>
    <w:rsid w:val="00FC58E3"/>
    <w:rsid w:val="00FF2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blue,#0c6,#93f,#cfc,#ccf"/>
    </o:shapedefaults>
    <o:shapelayout v:ext="edit">
      <o:idmap v:ext="edit" data="1"/>
    </o:shapelayout>
  </w:shapeDefaults>
  <w:decimalSymbol w:val="."/>
  <w:listSeparator w:val=","/>
  <w14:docId w14:val="2604F6B4"/>
  <w15:docId w15:val="{1BEF9AEB-9F4F-4C7D-B3AF-FA7BF404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2ED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11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2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20F21"/>
    <w:pPr>
      <w:ind w:left="720"/>
      <w:contextualSpacing/>
    </w:pPr>
  </w:style>
  <w:style w:type="paragraph" w:customStyle="1" w:styleId="HeadingBase">
    <w:name w:val="Heading Base"/>
    <w:basedOn w:val="Normal"/>
    <w:next w:val="BodyText"/>
    <w:rsid w:val="00EA52FF"/>
    <w:pPr>
      <w:keepNext/>
      <w:keepLines/>
      <w:spacing w:before="140" w:after="0" w:line="220" w:lineRule="atLeast"/>
      <w:ind w:left="1080"/>
    </w:pPr>
    <w:rPr>
      <w:rFonts w:ascii="Arial" w:eastAsia="Times New Roman" w:hAnsi="Arial" w:cs="Times New Roman"/>
      <w:spacing w:val="-4"/>
      <w:kern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A52F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52FF"/>
  </w:style>
  <w:style w:type="paragraph" w:styleId="Header">
    <w:name w:val="header"/>
    <w:basedOn w:val="Normal"/>
    <w:link w:val="HeaderChar"/>
    <w:uiPriority w:val="99"/>
    <w:unhideWhenUsed/>
    <w:rsid w:val="00394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588"/>
  </w:style>
  <w:style w:type="paragraph" w:styleId="Footer">
    <w:name w:val="footer"/>
    <w:basedOn w:val="Normal"/>
    <w:link w:val="FooterChar"/>
    <w:uiPriority w:val="99"/>
    <w:unhideWhenUsed/>
    <w:rsid w:val="00394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588"/>
  </w:style>
  <w:style w:type="character" w:customStyle="1" w:styleId="e24kjd">
    <w:name w:val="e24kjd"/>
    <w:basedOn w:val="DefaultParagraphFont"/>
    <w:rsid w:val="00E424DC"/>
  </w:style>
  <w:style w:type="paragraph" w:styleId="NormalWeb">
    <w:name w:val="Normal (Web)"/>
    <w:basedOn w:val="Normal"/>
    <w:uiPriority w:val="99"/>
    <w:semiHidden/>
    <w:unhideWhenUsed/>
    <w:rsid w:val="00454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ame">
    <w:name w:val="same"/>
    <w:basedOn w:val="Normal"/>
    <w:rsid w:val="00454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63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49</cp:revision>
  <cp:lastPrinted>2019-07-23T11:42:00Z</cp:lastPrinted>
  <dcterms:created xsi:type="dcterms:W3CDTF">2019-07-10T07:40:00Z</dcterms:created>
  <dcterms:modified xsi:type="dcterms:W3CDTF">2019-08-13T04:55:00Z</dcterms:modified>
</cp:coreProperties>
</file>