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1"/>
        <w:tblW w:w="9105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4111"/>
        <w:gridCol w:w="2022"/>
      </w:tblGrid>
      <w:tr w:rsidR="00ED7F5A" w:rsidRPr="0084223D" w14:paraId="5F4CD152" w14:textId="77777777" w:rsidTr="00ED7F5A">
        <w:trPr>
          <w:trHeight w:val="985"/>
        </w:trPr>
        <w:tc>
          <w:tcPr>
            <w:tcW w:w="1838" w:type="dxa"/>
            <w:vAlign w:val="center"/>
          </w:tcPr>
          <w:p w14:paraId="47D1A4CF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  <w:b/>
              </w:rPr>
            </w:pPr>
            <w:r w:rsidRPr="0084223D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0DFB6CFE" wp14:editId="01910BAB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25400</wp:posOffset>
                  </wp:positionV>
                  <wp:extent cx="661035" cy="478790"/>
                  <wp:effectExtent l="38100" t="38100" r="43815" b="3556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275" t="39451" r="36515" b="39695"/>
                          <a:stretch/>
                        </pic:blipFill>
                        <pic:spPr bwMode="auto">
                          <a:xfrm>
                            <a:off x="0" y="0"/>
                            <a:ext cx="661035" cy="47879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rgbClr val="00B05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67" w:type="dxa"/>
            <w:gridSpan w:val="3"/>
            <w:vAlign w:val="center"/>
          </w:tcPr>
          <w:p w14:paraId="50AC8146" w14:textId="77777777" w:rsidR="00ED7F5A" w:rsidRPr="0084223D" w:rsidRDefault="00ED7F5A" w:rsidP="003E4FF5">
            <w:pPr>
              <w:spacing w:line="276" w:lineRule="auto"/>
              <w:jc w:val="center"/>
              <w:rPr>
                <w:rFonts w:ascii="Arial" w:hAnsi="Arial" w:cs="Arial"/>
                <w:b/>
                <w:color w:val="00B050"/>
                <w:lang w:val="en-GB"/>
              </w:rPr>
            </w:pPr>
            <w:r w:rsidRPr="0084223D">
              <w:rPr>
                <w:rFonts w:ascii="Arial" w:hAnsi="Arial" w:cs="Arial"/>
                <w:b/>
                <w:color w:val="00B050"/>
                <w:lang w:val="en-GB"/>
              </w:rPr>
              <w:t>YOGURTINDO</w:t>
            </w:r>
          </w:p>
          <w:p w14:paraId="04E83FBD" w14:textId="77777777" w:rsidR="00ED7F5A" w:rsidRDefault="00ED7F5A" w:rsidP="003E4FF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4223D">
              <w:rPr>
                <w:rFonts w:ascii="Arial" w:hAnsi="Arial" w:cs="Arial"/>
              </w:rPr>
              <w:t>Jl. Ray</w:t>
            </w:r>
            <w:r w:rsidRPr="0084223D">
              <w:rPr>
                <w:rFonts w:ascii="Arial" w:hAnsi="Arial" w:cs="Arial"/>
                <w:lang w:val="en-GB"/>
              </w:rPr>
              <w:t>a</w:t>
            </w:r>
            <w:r w:rsidRPr="0084223D">
              <w:rPr>
                <w:rFonts w:ascii="Arial" w:hAnsi="Arial" w:cs="Arial"/>
              </w:rPr>
              <w:t xml:space="preserve"> Taman Safari RT 03/06 No 200, Cibeureum, </w:t>
            </w:r>
          </w:p>
          <w:p w14:paraId="5CE1D8F3" w14:textId="77777777" w:rsidR="00ED7F5A" w:rsidRPr="0084223D" w:rsidRDefault="00ED7F5A" w:rsidP="003E4FF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4223D">
              <w:rPr>
                <w:rFonts w:ascii="Arial" w:hAnsi="Arial" w:cs="Arial"/>
              </w:rPr>
              <w:t>Cisarua, Kabupaten Bogor</w:t>
            </w:r>
          </w:p>
        </w:tc>
      </w:tr>
      <w:tr w:rsidR="00ED7F5A" w:rsidRPr="0084223D" w14:paraId="06B032E4" w14:textId="77777777" w:rsidTr="00275750">
        <w:tc>
          <w:tcPr>
            <w:tcW w:w="1838" w:type="dxa"/>
            <w:vAlign w:val="center"/>
          </w:tcPr>
          <w:p w14:paraId="210717F9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  <w:r w:rsidRPr="0084223D">
              <w:rPr>
                <w:rFonts w:ascii="Arial" w:hAnsi="Arial" w:cs="Arial"/>
              </w:rPr>
              <w:t>Dibuat Oleh:</w:t>
            </w:r>
          </w:p>
          <w:p w14:paraId="282F757D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  <w:r w:rsidRPr="0084223D">
              <w:rPr>
                <w:rFonts w:ascii="Arial" w:hAnsi="Arial" w:cs="Arial"/>
              </w:rPr>
              <w:t>Nurhali</w:t>
            </w:r>
            <w:r w:rsidRPr="0084223D">
              <w:rPr>
                <w:rFonts w:ascii="Arial" w:hAnsi="Arial" w:cs="Arial"/>
                <w:lang w:val="en-GB"/>
              </w:rPr>
              <w:t>z</w:t>
            </w:r>
            <w:r w:rsidRPr="0084223D">
              <w:rPr>
                <w:rFonts w:ascii="Arial" w:hAnsi="Arial" w:cs="Arial"/>
              </w:rPr>
              <w:t>a</w:t>
            </w:r>
          </w:p>
        </w:tc>
        <w:tc>
          <w:tcPr>
            <w:tcW w:w="1134" w:type="dxa"/>
          </w:tcPr>
          <w:p w14:paraId="3FBB0192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04380A9F" w14:textId="4BE3220A" w:rsidR="00ED7F5A" w:rsidRPr="00275750" w:rsidRDefault="00ED7F5A" w:rsidP="003E4FF5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84223D">
              <w:rPr>
                <w:rFonts w:ascii="Arial" w:hAnsi="Arial" w:cs="Arial"/>
                <w:b/>
                <w:lang w:val="en-GB"/>
              </w:rPr>
              <w:t>YI</w:t>
            </w:r>
            <w:r w:rsidRPr="0084223D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  <w:lang w:val="en-US"/>
              </w:rPr>
              <w:t>MAN</w:t>
            </w:r>
            <w:r w:rsidRPr="0084223D">
              <w:rPr>
                <w:rFonts w:ascii="Arial" w:hAnsi="Arial" w:cs="Arial"/>
                <w:b/>
              </w:rPr>
              <w:t>-0</w:t>
            </w:r>
            <w:r w:rsidR="00275750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2022" w:type="dxa"/>
            <w:vAlign w:val="center"/>
          </w:tcPr>
          <w:p w14:paraId="74FC1B4C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  <w:r w:rsidRPr="0084223D">
              <w:rPr>
                <w:rFonts w:ascii="Arial" w:hAnsi="Arial" w:cs="Arial"/>
              </w:rPr>
              <w:t>Terbitan: 0</w:t>
            </w:r>
          </w:p>
        </w:tc>
      </w:tr>
      <w:tr w:rsidR="00ED7F5A" w:rsidRPr="0084223D" w14:paraId="1D75BEB7" w14:textId="77777777" w:rsidTr="00275750">
        <w:tc>
          <w:tcPr>
            <w:tcW w:w="1838" w:type="dxa"/>
            <w:vAlign w:val="center"/>
          </w:tcPr>
          <w:p w14:paraId="309D071B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  <w:r w:rsidRPr="0084223D">
              <w:rPr>
                <w:rFonts w:ascii="Arial" w:hAnsi="Arial" w:cs="Arial"/>
              </w:rPr>
              <w:t xml:space="preserve">Diperiksa Oleh: </w:t>
            </w:r>
          </w:p>
          <w:p w14:paraId="13266C14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4223D">
              <w:rPr>
                <w:rFonts w:ascii="Arial" w:hAnsi="Arial" w:cs="Arial"/>
              </w:rPr>
              <w:t>Kemala</w:t>
            </w:r>
          </w:p>
        </w:tc>
        <w:tc>
          <w:tcPr>
            <w:tcW w:w="1134" w:type="dxa"/>
          </w:tcPr>
          <w:p w14:paraId="440D09DE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34051E1" w14:textId="7B3C8351" w:rsidR="00ED7F5A" w:rsidRPr="00ED7F5A" w:rsidRDefault="00ED7F5A" w:rsidP="00ED7F5A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ins w:id="0" w:author="user" w:date="2019-07-04T18:15:00Z">
              <w:r w:rsidRPr="00B42804">
                <w:rPr>
                  <w:rFonts w:ascii="Arial" w:hAnsi="Arial" w:cs="Arial"/>
                  <w:b/>
                  <w:lang w:val="en-US"/>
                </w:rPr>
                <w:t xml:space="preserve">IDENTIFIKASI </w:t>
              </w:r>
            </w:ins>
            <w:r>
              <w:rPr>
                <w:rFonts w:ascii="Arial" w:hAnsi="Arial" w:cs="Arial"/>
                <w:b/>
                <w:lang w:val="en-US"/>
              </w:rPr>
              <w:t xml:space="preserve">PENGGUNAAN PRODUK DAN </w:t>
            </w:r>
            <w:r w:rsidRPr="00B42804">
              <w:rPr>
                <w:rFonts w:ascii="Arial" w:hAnsi="Arial" w:cs="Arial"/>
                <w:b/>
                <w:lang w:val="en-US"/>
              </w:rPr>
              <w:t>PELANGGAN</w:t>
            </w:r>
          </w:p>
        </w:tc>
        <w:tc>
          <w:tcPr>
            <w:tcW w:w="2022" w:type="dxa"/>
            <w:vAlign w:val="center"/>
          </w:tcPr>
          <w:p w14:paraId="1592027A" w14:textId="01EA547C" w:rsidR="00ED7F5A" w:rsidRPr="006D7558" w:rsidRDefault="00ED7F5A" w:rsidP="003E4FF5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84223D">
              <w:rPr>
                <w:rFonts w:ascii="Arial" w:hAnsi="Arial" w:cs="Arial"/>
              </w:rPr>
              <w:t xml:space="preserve">Halaman: </w:t>
            </w:r>
            <w:r w:rsidRPr="005A7914">
              <w:rPr>
                <w:rFonts w:ascii="Arial" w:hAnsi="Arial" w:cs="Arial"/>
              </w:rPr>
              <w:fldChar w:fldCharType="begin"/>
            </w:r>
            <w:r w:rsidRPr="005A7914">
              <w:rPr>
                <w:rFonts w:ascii="Arial" w:hAnsi="Arial" w:cs="Arial"/>
              </w:rPr>
              <w:instrText xml:space="preserve"> PAGE   \* MERGEFORMAT </w:instrText>
            </w:r>
            <w:r w:rsidRPr="005A7914">
              <w:rPr>
                <w:rFonts w:ascii="Arial" w:hAnsi="Arial" w:cs="Arial"/>
              </w:rPr>
              <w:fldChar w:fldCharType="separate"/>
            </w:r>
            <w:r w:rsidR="006D7558">
              <w:rPr>
                <w:rFonts w:ascii="Arial" w:hAnsi="Arial" w:cs="Arial"/>
                <w:noProof/>
              </w:rPr>
              <w:t>1</w:t>
            </w:r>
            <w:r w:rsidRPr="005A7914">
              <w:rPr>
                <w:rFonts w:ascii="Arial" w:hAnsi="Arial" w:cs="Arial"/>
                <w:noProof/>
              </w:rPr>
              <w:fldChar w:fldCharType="end"/>
            </w:r>
            <w:r w:rsidRPr="0084223D">
              <w:rPr>
                <w:rFonts w:ascii="Arial" w:hAnsi="Arial" w:cs="Arial"/>
              </w:rPr>
              <w:t xml:space="preserve"> dari </w:t>
            </w:r>
            <w:r w:rsidR="006D7558">
              <w:rPr>
                <w:rFonts w:ascii="Arial" w:hAnsi="Arial" w:cs="Arial"/>
                <w:lang w:val="en-GB"/>
              </w:rPr>
              <w:t>1</w:t>
            </w:r>
          </w:p>
        </w:tc>
      </w:tr>
      <w:tr w:rsidR="00ED7F5A" w:rsidRPr="0084223D" w14:paraId="69A8DB8C" w14:textId="77777777" w:rsidTr="00275750">
        <w:trPr>
          <w:trHeight w:val="370"/>
        </w:trPr>
        <w:tc>
          <w:tcPr>
            <w:tcW w:w="1838" w:type="dxa"/>
          </w:tcPr>
          <w:p w14:paraId="49223564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  <w:r w:rsidRPr="0084223D">
              <w:rPr>
                <w:rFonts w:ascii="Arial" w:hAnsi="Arial" w:cs="Arial"/>
              </w:rPr>
              <w:t xml:space="preserve">Disetujui Oleh: </w:t>
            </w:r>
          </w:p>
          <w:p w14:paraId="40671F09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  <w:r w:rsidRPr="0084223D">
              <w:rPr>
                <w:rFonts w:ascii="Arial" w:hAnsi="Arial" w:cs="Arial"/>
              </w:rPr>
              <w:t xml:space="preserve">Hj. </w:t>
            </w:r>
            <w:r w:rsidRPr="0084223D">
              <w:rPr>
                <w:rFonts w:ascii="Arial" w:hAnsi="Arial" w:cs="Arial"/>
                <w:lang w:val="en-GB"/>
              </w:rPr>
              <w:t>L</w:t>
            </w:r>
            <w:r w:rsidRPr="0084223D">
              <w:rPr>
                <w:rFonts w:ascii="Arial" w:hAnsi="Arial" w:cs="Arial"/>
              </w:rPr>
              <w:t>astri</w:t>
            </w:r>
          </w:p>
        </w:tc>
        <w:tc>
          <w:tcPr>
            <w:tcW w:w="1134" w:type="dxa"/>
          </w:tcPr>
          <w:p w14:paraId="4F1E70B7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</w:tcPr>
          <w:p w14:paraId="5DD6EB27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22" w:type="dxa"/>
            <w:vAlign w:val="center"/>
          </w:tcPr>
          <w:p w14:paraId="19082CBC" w14:textId="77777777" w:rsidR="00ED7F5A" w:rsidRPr="0084223D" w:rsidRDefault="00ED7F5A" w:rsidP="003E4FF5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84223D">
              <w:rPr>
                <w:rFonts w:ascii="Arial" w:hAnsi="Arial" w:cs="Arial"/>
              </w:rPr>
              <w:t>Efektif: Mei 201</w:t>
            </w:r>
            <w:r w:rsidRPr="0084223D">
              <w:rPr>
                <w:rFonts w:ascii="Arial" w:hAnsi="Arial" w:cs="Arial"/>
                <w:lang w:val="en-GB"/>
              </w:rPr>
              <w:t>8</w:t>
            </w:r>
          </w:p>
        </w:tc>
      </w:tr>
    </w:tbl>
    <w:p w14:paraId="07597170" w14:textId="77777777" w:rsidR="00676D87" w:rsidRPr="000B10F4" w:rsidRDefault="00676D87" w:rsidP="000B10F4">
      <w:pPr>
        <w:spacing w:after="0" w:line="240" w:lineRule="auto"/>
        <w:rPr>
          <w:rFonts w:ascii="Arial" w:hAnsi="Arial" w:cs="Arial"/>
          <w:b/>
          <w:lang w:val="en-U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677"/>
      </w:tblGrid>
      <w:tr w:rsidR="00676D87" w:rsidRPr="00B42804" w14:paraId="6F767D58" w14:textId="77777777" w:rsidTr="00ED7F5A">
        <w:trPr>
          <w:jc w:val="center"/>
        </w:trPr>
        <w:tc>
          <w:tcPr>
            <w:tcW w:w="9067" w:type="dxa"/>
            <w:gridSpan w:val="2"/>
          </w:tcPr>
          <w:p w14:paraId="0D617948" w14:textId="2D3BF75E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B42804">
              <w:rPr>
                <w:rFonts w:ascii="Arial" w:hAnsi="Arial" w:cs="Arial"/>
              </w:rPr>
              <w:t xml:space="preserve">NAMA PRODUK :  </w:t>
            </w:r>
          </w:p>
        </w:tc>
      </w:tr>
      <w:tr w:rsidR="00676D87" w:rsidRPr="00B42804" w14:paraId="38ECE765" w14:textId="77777777" w:rsidTr="00ED7F5A">
        <w:trPr>
          <w:jc w:val="center"/>
        </w:trPr>
        <w:tc>
          <w:tcPr>
            <w:tcW w:w="4390" w:type="dxa"/>
          </w:tcPr>
          <w:p w14:paraId="2FB39008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</w:rPr>
            </w:pPr>
            <w:r w:rsidRPr="00B42804">
              <w:rPr>
                <w:rFonts w:ascii="Arial" w:hAnsi="Arial" w:cs="Arial"/>
              </w:rPr>
              <w:t xml:space="preserve">UMUR SIMPAN </w:t>
            </w:r>
          </w:p>
          <w:p w14:paraId="7835B5A1" w14:textId="01397336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</w:rPr>
            </w:pPr>
            <w:r w:rsidRPr="00032E91">
              <w:rPr>
                <w:rFonts w:ascii="Arial" w:hAnsi="Arial" w:cs="Arial"/>
                <w:color w:val="0000FF"/>
              </w:rPr>
              <w:t xml:space="preserve"> </w:t>
            </w:r>
          </w:p>
        </w:tc>
        <w:tc>
          <w:tcPr>
            <w:tcW w:w="4677" w:type="dxa"/>
          </w:tcPr>
          <w:p w14:paraId="3F85CA9D" w14:textId="77777777" w:rsidR="00676D87" w:rsidRDefault="00676D87" w:rsidP="003E4FF5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B42804">
              <w:rPr>
                <w:rFonts w:ascii="Arial" w:hAnsi="Arial" w:cs="Arial"/>
                <w:lang w:val="fi-FI"/>
              </w:rPr>
              <w:t xml:space="preserve">LAMA PENGGUNAAN OLEH KONSUMEN : </w:t>
            </w:r>
          </w:p>
          <w:p w14:paraId="0ABABCE2" w14:textId="14057CAB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</w:p>
        </w:tc>
      </w:tr>
      <w:tr w:rsidR="00676D87" w:rsidRPr="00B42804" w14:paraId="04C4837A" w14:textId="77777777" w:rsidTr="00ED7F5A">
        <w:trPr>
          <w:jc w:val="center"/>
        </w:trPr>
        <w:tc>
          <w:tcPr>
            <w:tcW w:w="9067" w:type="dxa"/>
            <w:gridSpan w:val="2"/>
          </w:tcPr>
          <w:p w14:paraId="7375D77E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B42804">
              <w:rPr>
                <w:rFonts w:ascii="Arial" w:hAnsi="Arial" w:cs="Arial"/>
                <w:lang w:val="fi-FI"/>
              </w:rPr>
              <w:t>KONDISI PENYIMPANAN YANG DISARANKAN :</w:t>
            </w:r>
          </w:p>
          <w:p w14:paraId="0AD8F9C2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B42804">
              <w:rPr>
                <w:rFonts w:ascii="Arial" w:hAnsi="Arial" w:cs="Arial"/>
                <w:lang w:val="it-IT"/>
              </w:rPr>
              <w:t xml:space="preserve">Sarana penyimpanan yang dimiliki </w:t>
            </w:r>
            <w:r w:rsidRPr="00B42804">
              <w:rPr>
                <w:rFonts w:ascii="Arial" w:hAnsi="Arial" w:cs="Arial"/>
                <w:b/>
                <w:u w:val="single"/>
                <w:lang w:val="it-IT"/>
              </w:rPr>
              <w:t>distributor</w:t>
            </w:r>
            <w:r w:rsidRPr="00B42804"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B42804">
              <w:rPr>
                <w:rFonts w:ascii="Arial" w:hAnsi="Arial" w:cs="Arial"/>
                <w:lang w:val="it-IT"/>
              </w:rPr>
              <w:t>:</w:t>
            </w:r>
          </w:p>
          <w:p w14:paraId="27A9F5DE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  <w:p w14:paraId="3E4A03C4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B42804">
              <w:rPr>
                <w:rFonts w:ascii="Arial" w:hAnsi="Arial" w:cs="Arial"/>
                <w:lang w:val="fi-FI"/>
              </w:rPr>
              <w:t xml:space="preserve">Sarana penyimpanan yang dimiliki </w:t>
            </w:r>
            <w:r w:rsidRPr="00B42804">
              <w:rPr>
                <w:rFonts w:ascii="Arial" w:hAnsi="Arial" w:cs="Arial"/>
                <w:b/>
                <w:u w:val="single"/>
                <w:lang w:val="fi-FI"/>
              </w:rPr>
              <w:t>konsumen</w:t>
            </w:r>
            <w:r w:rsidRPr="00B42804">
              <w:rPr>
                <w:rFonts w:ascii="Arial" w:hAnsi="Arial" w:cs="Arial"/>
                <w:lang w:val="fi-FI"/>
              </w:rPr>
              <w:t xml:space="preserve"> :</w:t>
            </w:r>
          </w:p>
          <w:p w14:paraId="387F3FEF" w14:textId="318C5961" w:rsidR="00676D87" w:rsidRPr="005C09F4" w:rsidRDefault="00676D87" w:rsidP="003E4FF5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</w:p>
        </w:tc>
      </w:tr>
      <w:tr w:rsidR="00676D87" w:rsidRPr="00B42804" w14:paraId="3921BB0B" w14:textId="77777777" w:rsidTr="00ED7F5A">
        <w:trPr>
          <w:jc w:val="center"/>
        </w:trPr>
        <w:tc>
          <w:tcPr>
            <w:tcW w:w="4390" w:type="dxa"/>
          </w:tcPr>
          <w:p w14:paraId="01F49606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B42804">
              <w:rPr>
                <w:rFonts w:ascii="Arial" w:hAnsi="Arial" w:cs="Arial"/>
                <w:lang w:val="it-IT"/>
              </w:rPr>
              <w:t>PETUNJUK PENGGUNAAN :</w:t>
            </w:r>
          </w:p>
          <w:p w14:paraId="1F2C0839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14:paraId="0E99094F" w14:textId="77777777" w:rsidR="00676D87" w:rsidRPr="00B42804" w:rsidRDefault="00676D87" w:rsidP="0018596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4677" w:type="dxa"/>
          </w:tcPr>
          <w:p w14:paraId="2006E090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B42804">
              <w:rPr>
                <w:rFonts w:ascii="Arial" w:hAnsi="Arial" w:cs="Arial"/>
                <w:lang w:val="it-IT"/>
              </w:rPr>
              <w:t>PENGGUNAAN YANG DIHARAPKAN OLEH KONSUMEN</w:t>
            </w:r>
          </w:p>
          <w:p w14:paraId="42E1A504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14:paraId="236A1E86" w14:textId="77777777" w:rsidR="00676D87" w:rsidRPr="00B42804" w:rsidRDefault="00676D87" w:rsidP="0018596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</w:tr>
      <w:tr w:rsidR="00676D87" w:rsidRPr="00B42804" w14:paraId="2A56A4B8" w14:textId="77777777" w:rsidTr="00ED7F5A">
        <w:trPr>
          <w:jc w:val="center"/>
        </w:trPr>
        <w:tc>
          <w:tcPr>
            <w:tcW w:w="4390" w:type="dxa"/>
          </w:tcPr>
          <w:p w14:paraId="5E116FF5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</w:rPr>
            </w:pPr>
            <w:r w:rsidRPr="00B42804">
              <w:rPr>
                <w:rFonts w:ascii="Arial" w:hAnsi="Arial" w:cs="Arial"/>
              </w:rPr>
              <w:t>TARGET POPULASI KONSUMEN  :</w:t>
            </w:r>
          </w:p>
          <w:p w14:paraId="6622C541" w14:textId="77777777" w:rsidR="00676D87" w:rsidRPr="00B42804" w:rsidRDefault="00676D87" w:rsidP="00185961">
            <w:pPr>
              <w:spacing w:after="0" w:line="240" w:lineRule="auto"/>
              <w:ind w:left="313" w:hanging="313"/>
              <w:rPr>
                <w:rFonts w:ascii="Arial" w:hAnsi="Arial" w:cs="Arial"/>
              </w:rPr>
            </w:pPr>
            <w:bookmarkStart w:id="1" w:name="_GoBack"/>
            <w:bookmarkEnd w:id="1"/>
          </w:p>
        </w:tc>
        <w:tc>
          <w:tcPr>
            <w:tcW w:w="4677" w:type="dxa"/>
          </w:tcPr>
          <w:p w14:paraId="5EF648D2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B42804">
              <w:rPr>
                <w:rFonts w:ascii="Arial" w:hAnsi="Arial" w:cs="Arial"/>
                <w:lang w:val="fi-FI"/>
              </w:rPr>
              <w:t>KONSUMEN LAIN YANG MUNGKIN IKUT MENGGUNAKAN :</w:t>
            </w:r>
          </w:p>
          <w:p w14:paraId="295483F2" w14:textId="77777777" w:rsidR="00676D87" w:rsidRPr="00B42804" w:rsidRDefault="00676D87" w:rsidP="003E4FF5">
            <w:pPr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B42804">
              <w:rPr>
                <w:rFonts w:ascii="Arial" w:hAnsi="Arial" w:cs="Arial"/>
                <w:lang w:val="fi-FI"/>
              </w:rPr>
              <w:t xml:space="preserve">----- </w:t>
            </w:r>
          </w:p>
        </w:tc>
      </w:tr>
    </w:tbl>
    <w:p w14:paraId="58F9FD76" w14:textId="77777777" w:rsidR="00676D87" w:rsidRDefault="00676D87" w:rsidP="00676D87">
      <w:pPr>
        <w:spacing w:after="0" w:line="360" w:lineRule="auto"/>
        <w:jc w:val="both"/>
        <w:rPr>
          <w:rFonts w:ascii="Arial" w:hAnsi="Arial" w:cs="Arial"/>
          <w:lang w:val="en-GB"/>
        </w:rPr>
      </w:pPr>
    </w:p>
    <w:p w14:paraId="33055285" w14:textId="77777777" w:rsidR="00410C44" w:rsidRDefault="00410C44"/>
    <w:sectPr w:rsidR="00410C44" w:rsidSect="00ED7F5A"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D87"/>
    <w:rsid w:val="000B10F4"/>
    <w:rsid w:val="00113A0B"/>
    <w:rsid w:val="00185961"/>
    <w:rsid w:val="00275750"/>
    <w:rsid w:val="00410C44"/>
    <w:rsid w:val="00676D87"/>
    <w:rsid w:val="006849A4"/>
    <w:rsid w:val="006D7558"/>
    <w:rsid w:val="009D4D7E"/>
    <w:rsid w:val="00D83064"/>
    <w:rsid w:val="00ED7F5A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E44E1"/>
  <w15:chartTrackingRefBased/>
  <w15:docId w15:val="{3CA34404-21E6-4750-B680-3FBFD2FC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76D8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76D87"/>
  </w:style>
  <w:style w:type="table" w:styleId="TableGrid">
    <w:name w:val="Table Grid"/>
    <w:basedOn w:val="TableNormal"/>
    <w:uiPriority w:val="59"/>
    <w:rsid w:val="00ED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5</cp:revision>
  <cp:lastPrinted>2019-07-23T11:43:00Z</cp:lastPrinted>
  <dcterms:created xsi:type="dcterms:W3CDTF">2019-07-20T15:34:00Z</dcterms:created>
  <dcterms:modified xsi:type="dcterms:W3CDTF">2019-08-13T04:56:00Z</dcterms:modified>
</cp:coreProperties>
</file>