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9356" w:type="dxa"/>
        <w:tblInd w:w="-147" w:type="dxa"/>
        <w:tblLook w:val="05A0" w:firstRow="1" w:lastRow="0" w:firstColumn="1" w:lastColumn="1" w:noHBand="0" w:noVBand="1"/>
      </w:tblPr>
      <w:tblGrid>
        <w:gridCol w:w="533"/>
        <w:gridCol w:w="3011"/>
        <w:gridCol w:w="5812"/>
      </w:tblGrid>
      <w:tr w:rsidR="00846E74" w:rsidRPr="00C14DA6" w14:paraId="4AE1A7F6" w14:textId="77777777" w:rsidTr="00846E74">
        <w:trPr>
          <w:ins w:id="0" w:author="user" w:date="2019-07-04T18:15:00Z"/>
        </w:trPr>
        <w:tc>
          <w:tcPr>
            <w:tcW w:w="533" w:type="dxa"/>
            <w:shd w:val="clear" w:color="auto" w:fill="F2F2F2" w:themeFill="background1" w:themeFillShade="F2"/>
          </w:tcPr>
          <w:p w14:paraId="3102D305" w14:textId="77777777" w:rsidR="00846E74" w:rsidRPr="00F02212" w:rsidRDefault="00846E74" w:rsidP="0055141D">
            <w:pPr>
              <w:pStyle w:val="Default"/>
              <w:jc w:val="center"/>
              <w:rPr>
                <w:ins w:id="1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ins w:id="2" w:author="user" w:date="2019-07-04T18:15:00Z">
              <w:r w:rsidRPr="00F02212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No</w:t>
              </w:r>
            </w:ins>
          </w:p>
        </w:tc>
        <w:tc>
          <w:tcPr>
            <w:tcW w:w="3011" w:type="dxa"/>
            <w:shd w:val="clear" w:color="auto" w:fill="F2F2F2" w:themeFill="background1" w:themeFillShade="F2"/>
          </w:tcPr>
          <w:p w14:paraId="546630C5" w14:textId="77777777" w:rsidR="00846E74" w:rsidRPr="00F02212" w:rsidRDefault="00846E74" w:rsidP="0055141D">
            <w:pPr>
              <w:pStyle w:val="Default"/>
              <w:jc w:val="center"/>
              <w:rPr>
                <w:ins w:id="3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proofErr w:type="spellStart"/>
            <w:ins w:id="4" w:author="user" w:date="2019-07-04T18:15:00Z">
              <w:r w:rsidRPr="00F02212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Kategori</w:t>
              </w:r>
              <w:proofErr w:type="spellEnd"/>
            </w:ins>
          </w:p>
        </w:tc>
        <w:tc>
          <w:tcPr>
            <w:tcW w:w="5812" w:type="dxa"/>
            <w:shd w:val="clear" w:color="auto" w:fill="F2F2F2" w:themeFill="background1" w:themeFillShade="F2"/>
          </w:tcPr>
          <w:p w14:paraId="6F69DA1E" w14:textId="77777777" w:rsidR="00846E74" w:rsidRPr="00F02212" w:rsidRDefault="00846E74" w:rsidP="0055141D">
            <w:pPr>
              <w:pStyle w:val="Default"/>
              <w:jc w:val="center"/>
              <w:rPr>
                <w:ins w:id="5" w:author="user" w:date="2019-07-04T18:15:00Z"/>
                <w:rFonts w:ascii="Arial" w:hAnsi="Arial" w:cs="Arial"/>
                <w:b/>
                <w:color w:val="auto"/>
                <w:sz w:val="22"/>
                <w:szCs w:val="22"/>
              </w:rPr>
            </w:pPr>
            <w:proofErr w:type="spellStart"/>
            <w:ins w:id="6" w:author="user" w:date="2019-07-04T18:15:00Z">
              <w:r w:rsidRPr="00F02212">
                <w:rPr>
                  <w:rFonts w:ascii="Arial" w:hAnsi="Arial" w:cs="Arial"/>
                  <w:b/>
                  <w:color w:val="auto"/>
                  <w:sz w:val="22"/>
                  <w:szCs w:val="22"/>
                </w:rPr>
                <w:t>Uraian</w:t>
              </w:r>
              <w:proofErr w:type="spellEnd"/>
            </w:ins>
          </w:p>
        </w:tc>
      </w:tr>
      <w:tr w:rsidR="00846E74" w:rsidRPr="00C14DA6" w14:paraId="0BBD081D" w14:textId="77777777" w:rsidTr="00846E74">
        <w:trPr>
          <w:ins w:id="7" w:author="user" w:date="2019-07-04T18:15:00Z"/>
        </w:trPr>
        <w:tc>
          <w:tcPr>
            <w:tcW w:w="533" w:type="dxa"/>
          </w:tcPr>
          <w:p w14:paraId="4DF553F8" w14:textId="77777777" w:rsidR="00846E74" w:rsidRPr="008E220B" w:rsidRDefault="00846E74" w:rsidP="0055141D">
            <w:pPr>
              <w:pStyle w:val="Default"/>
              <w:jc w:val="both"/>
              <w:rPr>
                <w:ins w:id="8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9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1.</w:t>
              </w:r>
            </w:ins>
          </w:p>
        </w:tc>
        <w:tc>
          <w:tcPr>
            <w:tcW w:w="3011" w:type="dxa"/>
          </w:tcPr>
          <w:p w14:paraId="57A3357F" w14:textId="77777777" w:rsidR="00846E74" w:rsidRPr="008E220B" w:rsidRDefault="00846E74" w:rsidP="0055141D">
            <w:pPr>
              <w:pStyle w:val="Default"/>
              <w:rPr>
                <w:ins w:id="10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11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Nama </w:t>
              </w:r>
              <w:proofErr w:type="spellStart"/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Produk</w:t>
              </w:r>
              <w:proofErr w:type="spellEnd"/>
            </w:ins>
          </w:p>
        </w:tc>
        <w:tc>
          <w:tcPr>
            <w:tcW w:w="5812" w:type="dxa"/>
            <w:vAlign w:val="center"/>
          </w:tcPr>
          <w:p w14:paraId="2B483243" w14:textId="7E927183" w:rsidR="00846E74" w:rsidRPr="00645395" w:rsidRDefault="00846E74" w:rsidP="0055141D">
            <w:pPr>
              <w:rPr>
                <w:rFonts w:ascii="Arial" w:hAnsi="Arial" w:cs="Arial"/>
                <w:color w:val="0000FF"/>
                <w:lang w:val="en-GB"/>
              </w:rPr>
            </w:pPr>
          </w:p>
        </w:tc>
      </w:tr>
      <w:tr w:rsidR="00846E74" w:rsidRPr="00C14DA6" w14:paraId="5A3D3F5D" w14:textId="77777777" w:rsidTr="00846E74">
        <w:trPr>
          <w:ins w:id="12" w:author="user" w:date="2019-07-04T18:15:00Z"/>
        </w:trPr>
        <w:tc>
          <w:tcPr>
            <w:tcW w:w="533" w:type="dxa"/>
          </w:tcPr>
          <w:p w14:paraId="6DECF6DB" w14:textId="77777777" w:rsidR="00846E74" w:rsidRPr="008E220B" w:rsidRDefault="00846E74" w:rsidP="0055141D">
            <w:pPr>
              <w:pStyle w:val="Default"/>
              <w:jc w:val="both"/>
              <w:rPr>
                <w:ins w:id="13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14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2.</w:t>
              </w:r>
            </w:ins>
          </w:p>
        </w:tc>
        <w:tc>
          <w:tcPr>
            <w:tcW w:w="3011" w:type="dxa"/>
          </w:tcPr>
          <w:p w14:paraId="36C723D9" w14:textId="77777777" w:rsidR="00846E74" w:rsidRPr="008E220B" w:rsidRDefault="00846E74" w:rsidP="0055141D">
            <w:pPr>
              <w:pStyle w:val="Default"/>
              <w:rPr>
                <w:ins w:id="15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16" w:author="user" w:date="2019-07-04T18:15:00Z">
              <w:r w:rsidRPr="008E220B">
                <w:rPr>
                  <w:rFonts w:ascii="Arial" w:hAnsi="Arial" w:cs="Arial"/>
                  <w:bCs/>
                  <w:color w:val="auto"/>
                  <w:sz w:val="22"/>
                  <w:szCs w:val="22"/>
                  <w:lang w:val="id-ID"/>
                </w:rPr>
                <w:t xml:space="preserve">Deskripsi Produk akhir dan </w:t>
              </w:r>
              <w:proofErr w:type="spellStart"/>
              <w:r w:rsidRPr="008E220B">
                <w:rPr>
                  <w:rFonts w:ascii="Arial" w:hAnsi="Arial" w:cs="Arial"/>
                  <w:bCs/>
                  <w:color w:val="auto"/>
                  <w:sz w:val="22"/>
                  <w:szCs w:val="22"/>
                </w:rPr>
                <w:t>Kategori</w:t>
              </w:r>
              <w:proofErr w:type="spellEnd"/>
              <w:r w:rsidRPr="008E220B">
                <w:rPr>
                  <w:rFonts w:ascii="Arial" w:hAnsi="Arial" w:cs="Arial"/>
                  <w:bCs/>
                  <w:color w:val="auto"/>
                  <w:sz w:val="22"/>
                  <w:szCs w:val="22"/>
                </w:rPr>
                <w:t xml:space="preserve"> proses</w:t>
              </w:r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5812" w:type="dxa"/>
            <w:vAlign w:val="center"/>
          </w:tcPr>
          <w:p w14:paraId="10B71214" w14:textId="5319A5A6" w:rsidR="00846E74" w:rsidRPr="00032E91" w:rsidRDefault="00846E74" w:rsidP="0055141D">
            <w:pPr>
              <w:rPr>
                <w:rFonts w:ascii="Arial" w:hAnsi="Arial" w:cs="Arial"/>
                <w:color w:val="0000FF"/>
                <w:lang w:val="sv-SE"/>
              </w:rPr>
            </w:pPr>
          </w:p>
        </w:tc>
      </w:tr>
      <w:tr w:rsidR="00846E74" w:rsidRPr="00C14DA6" w14:paraId="1E80C9BC" w14:textId="77777777" w:rsidTr="00846E74">
        <w:trPr>
          <w:ins w:id="17" w:author="user" w:date="2019-07-04T18:15:00Z"/>
        </w:trPr>
        <w:tc>
          <w:tcPr>
            <w:tcW w:w="533" w:type="dxa"/>
          </w:tcPr>
          <w:p w14:paraId="7AB4B22A" w14:textId="77777777" w:rsidR="00846E74" w:rsidRPr="008E220B" w:rsidRDefault="00846E74" w:rsidP="0055141D">
            <w:pPr>
              <w:pStyle w:val="Default"/>
              <w:jc w:val="both"/>
              <w:rPr>
                <w:ins w:id="18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19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3.</w:t>
              </w:r>
            </w:ins>
          </w:p>
        </w:tc>
        <w:tc>
          <w:tcPr>
            <w:tcW w:w="3011" w:type="dxa"/>
          </w:tcPr>
          <w:p w14:paraId="0123FE3B" w14:textId="77777777" w:rsidR="00846E74" w:rsidRPr="008E220B" w:rsidRDefault="00846E74" w:rsidP="0055141D">
            <w:pPr>
              <w:pStyle w:val="Default"/>
              <w:rPr>
                <w:ins w:id="20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ins w:id="21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Komposisi</w:t>
              </w:r>
              <w:proofErr w:type="spellEnd"/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 </w:t>
              </w:r>
            </w:ins>
          </w:p>
        </w:tc>
        <w:tc>
          <w:tcPr>
            <w:tcW w:w="5812" w:type="dxa"/>
            <w:vAlign w:val="center"/>
          </w:tcPr>
          <w:p w14:paraId="5CDCD268" w14:textId="19F4C346" w:rsidR="00846E74" w:rsidRPr="00032E91" w:rsidRDefault="00846E74" w:rsidP="00846E74">
            <w:pPr>
              <w:rPr>
                <w:rFonts w:ascii="Arial" w:hAnsi="Arial" w:cs="Arial"/>
                <w:color w:val="0000FF"/>
                <w:lang w:val="en-GB"/>
              </w:rPr>
            </w:pPr>
          </w:p>
        </w:tc>
      </w:tr>
      <w:tr w:rsidR="00846E74" w:rsidRPr="00C14DA6" w14:paraId="472BA1DD" w14:textId="77777777" w:rsidTr="00846E74">
        <w:trPr>
          <w:ins w:id="22" w:author="user" w:date="2019-07-04T18:15:00Z"/>
        </w:trPr>
        <w:tc>
          <w:tcPr>
            <w:tcW w:w="533" w:type="dxa"/>
          </w:tcPr>
          <w:p w14:paraId="4DC7EA18" w14:textId="77777777" w:rsidR="00846E74" w:rsidRPr="008E220B" w:rsidRDefault="00846E74" w:rsidP="0055141D">
            <w:pPr>
              <w:pStyle w:val="Default"/>
              <w:jc w:val="both"/>
              <w:rPr>
                <w:ins w:id="23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24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4.</w:t>
              </w:r>
            </w:ins>
          </w:p>
        </w:tc>
        <w:tc>
          <w:tcPr>
            <w:tcW w:w="3011" w:type="dxa"/>
          </w:tcPr>
          <w:p w14:paraId="096C686C" w14:textId="77777777" w:rsidR="00846E74" w:rsidRPr="008E220B" w:rsidRDefault="00846E74" w:rsidP="0055141D">
            <w:pPr>
              <w:pStyle w:val="Default"/>
              <w:rPr>
                <w:ins w:id="25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ins w:id="26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Pengemasan</w:t>
              </w:r>
              <w:proofErr w:type="spellEnd"/>
            </w:ins>
          </w:p>
        </w:tc>
        <w:tc>
          <w:tcPr>
            <w:tcW w:w="5812" w:type="dxa"/>
            <w:vAlign w:val="center"/>
          </w:tcPr>
          <w:p w14:paraId="1EEEB893" w14:textId="5DF41278" w:rsidR="00846E74" w:rsidRPr="00032E91" w:rsidRDefault="00846E74" w:rsidP="0055141D">
            <w:pPr>
              <w:ind w:left="1062" w:hanging="1062"/>
              <w:rPr>
                <w:rFonts w:ascii="Arial" w:hAnsi="Arial" w:cs="Arial"/>
                <w:bCs/>
                <w:color w:val="0000FF"/>
                <w:spacing w:val="-20"/>
                <w:lang w:val="sv-SE"/>
              </w:rPr>
            </w:pPr>
          </w:p>
        </w:tc>
      </w:tr>
      <w:tr w:rsidR="00846E74" w:rsidRPr="00C14DA6" w14:paraId="554AE10F" w14:textId="77777777" w:rsidTr="00846E74">
        <w:trPr>
          <w:ins w:id="27" w:author="user" w:date="2019-07-04T18:15:00Z"/>
        </w:trPr>
        <w:tc>
          <w:tcPr>
            <w:tcW w:w="533" w:type="dxa"/>
          </w:tcPr>
          <w:p w14:paraId="6FED798B" w14:textId="77777777" w:rsidR="00846E74" w:rsidRPr="008E220B" w:rsidRDefault="00846E74" w:rsidP="0055141D">
            <w:pPr>
              <w:pStyle w:val="Default"/>
              <w:jc w:val="both"/>
              <w:rPr>
                <w:ins w:id="28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29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5.</w:t>
              </w:r>
            </w:ins>
          </w:p>
        </w:tc>
        <w:tc>
          <w:tcPr>
            <w:tcW w:w="3011" w:type="dxa"/>
          </w:tcPr>
          <w:p w14:paraId="045CB6AC" w14:textId="7816751E" w:rsidR="00846E74" w:rsidRPr="008E220B" w:rsidRDefault="00846E74" w:rsidP="0055141D">
            <w:pPr>
              <w:pStyle w:val="Default"/>
              <w:rPr>
                <w:ins w:id="30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31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  <w:lang w:val="fi-FI"/>
                </w:rPr>
                <w:t xml:space="preserve">Masa kedaluwarsa </w:t>
              </w:r>
            </w:ins>
          </w:p>
        </w:tc>
        <w:tc>
          <w:tcPr>
            <w:tcW w:w="5812" w:type="dxa"/>
            <w:vAlign w:val="center"/>
          </w:tcPr>
          <w:p w14:paraId="73D88A9F" w14:textId="77756EB7" w:rsidR="00846E74" w:rsidRPr="008E220B" w:rsidRDefault="00846E74" w:rsidP="008E220B">
            <w:pPr>
              <w:jc w:val="both"/>
              <w:rPr>
                <w:rFonts w:ascii="Arial" w:hAnsi="Arial" w:cs="Arial"/>
                <w:color w:val="0000FF"/>
                <w:lang w:val="en-US"/>
              </w:rPr>
            </w:pPr>
          </w:p>
        </w:tc>
      </w:tr>
      <w:tr w:rsidR="00846E74" w:rsidRPr="00C14DA6" w14:paraId="1492C667" w14:textId="77777777" w:rsidTr="00846E74">
        <w:trPr>
          <w:ins w:id="32" w:author="user" w:date="2019-07-04T18:15:00Z"/>
        </w:trPr>
        <w:tc>
          <w:tcPr>
            <w:tcW w:w="533" w:type="dxa"/>
          </w:tcPr>
          <w:p w14:paraId="34A8DA7C" w14:textId="77777777" w:rsidR="00846E74" w:rsidRPr="008E220B" w:rsidRDefault="00846E74" w:rsidP="0055141D">
            <w:pPr>
              <w:pStyle w:val="Default"/>
              <w:jc w:val="both"/>
              <w:rPr>
                <w:ins w:id="33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34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6.</w:t>
              </w:r>
            </w:ins>
          </w:p>
        </w:tc>
        <w:tc>
          <w:tcPr>
            <w:tcW w:w="3011" w:type="dxa"/>
          </w:tcPr>
          <w:p w14:paraId="4CD29F50" w14:textId="77777777" w:rsidR="00846E74" w:rsidRPr="008E220B" w:rsidRDefault="00846E74" w:rsidP="0055141D">
            <w:pPr>
              <w:pStyle w:val="Default"/>
              <w:rPr>
                <w:ins w:id="35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36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Cara </w:t>
              </w:r>
              <w:proofErr w:type="spellStart"/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transportasi</w:t>
              </w:r>
              <w:proofErr w:type="spellEnd"/>
            </w:ins>
          </w:p>
        </w:tc>
        <w:tc>
          <w:tcPr>
            <w:tcW w:w="5812" w:type="dxa"/>
            <w:vAlign w:val="center"/>
          </w:tcPr>
          <w:p w14:paraId="473698DA" w14:textId="6F255C9C" w:rsidR="00846E74" w:rsidRPr="00032E91" w:rsidRDefault="00846E74" w:rsidP="0055141D">
            <w:pPr>
              <w:jc w:val="both"/>
              <w:rPr>
                <w:rFonts w:ascii="Arial" w:hAnsi="Arial" w:cs="Arial"/>
                <w:color w:val="0000FF"/>
              </w:rPr>
            </w:pPr>
          </w:p>
        </w:tc>
      </w:tr>
      <w:tr w:rsidR="00846E74" w:rsidRPr="00C14DA6" w14:paraId="30586B2C" w14:textId="77777777" w:rsidTr="00846E74">
        <w:trPr>
          <w:ins w:id="37" w:author="user" w:date="2019-07-04T18:15:00Z"/>
        </w:trPr>
        <w:tc>
          <w:tcPr>
            <w:tcW w:w="533" w:type="dxa"/>
          </w:tcPr>
          <w:p w14:paraId="5DD223C6" w14:textId="77777777" w:rsidR="00846E74" w:rsidRPr="008E220B" w:rsidRDefault="00846E74" w:rsidP="0055141D">
            <w:pPr>
              <w:pStyle w:val="Default"/>
              <w:jc w:val="both"/>
              <w:rPr>
                <w:ins w:id="38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39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7.</w:t>
              </w:r>
            </w:ins>
          </w:p>
        </w:tc>
        <w:tc>
          <w:tcPr>
            <w:tcW w:w="3011" w:type="dxa"/>
          </w:tcPr>
          <w:p w14:paraId="61B35245" w14:textId="77777777" w:rsidR="00846E74" w:rsidRPr="008E220B" w:rsidRDefault="00846E74" w:rsidP="0055141D">
            <w:pPr>
              <w:pStyle w:val="Default"/>
              <w:rPr>
                <w:ins w:id="40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41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Cara </w:t>
              </w:r>
              <w:proofErr w:type="spellStart"/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penyimpanan</w:t>
              </w:r>
              <w:proofErr w:type="spellEnd"/>
            </w:ins>
          </w:p>
        </w:tc>
        <w:tc>
          <w:tcPr>
            <w:tcW w:w="5812" w:type="dxa"/>
            <w:vAlign w:val="center"/>
          </w:tcPr>
          <w:p w14:paraId="37681E1F" w14:textId="075ECFE0" w:rsidR="00846E74" w:rsidRPr="00032E91" w:rsidRDefault="00846E74" w:rsidP="0055141D">
            <w:pPr>
              <w:jc w:val="both"/>
              <w:rPr>
                <w:rFonts w:ascii="Arial" w:hAnsi="Arial" w:cs="Arial"/>
                <w:color w:val="0000FF"/>
              </w:rPr>
            </w:pPr>
          </w:p>
        </w:tc>
      </w:tr>
      <w:tr w:rsidR="00846E74" w:rsidRPr="00C14DA6" w14:paraId="6C5EFF66" w14:textId="77777777" w:rsidTr="00846E74">
        <w:trPr>
          <w:ins w:id="42" w:author="user" w:date="2019-07-04T18:15:00Z"/>
        </w:trPr>
        <w:tc>
          <w:tcPr>
            <w:tcW w:w="533" w:type="dxa"/>
          </w:tcPr>
          <w:p w14:paraId="4B143DA4" w14:textId="77777777" w:rsidR="00846E74" w:rsidRPr="008E220B" w:rsidRDefault="00846E74" w:rsidP="0055141D">
            <w:pPr>
              <w:pStyle w:val="Default"/>
              <w:jc w:val="both"/>
              <w:rPr>
                <w:ins w:id="43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ins w:id="44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8.</w:t>
              </w:r>
            </w:ins>
          </w:p>
        </w:tc>
        <w:tc>
          <w:tcPr>
            <w:tcW w:w="3011" w:type="dxa"/>
          </w:tcPr>
          <w:p w14:paraId="628DA16E" w14:textId="77777777" w:rsidR="00846E74" w:rsidRPr="008E220B" w:rsidRDefault="00846E74" w:rsidP="0055141D">
            <w:pPr>
              <w:pStyle w:val="Default"/>
              <w:rPr>
                <w:ins w:id="45" w:author="user" w:date="2019-07-04T18:15:00Z"/>
                <w:rFonts w:ascii="Arial" w:hAnsi="Arial" w:cs="Arial"/>
                <w:color w:val="auto"/>
                <w:sz w:val="22"/>
                <w:szCs w:val="22"/>
              </w:rPr>
            </w:pPr>
            <w:proofErr w:type="spellStart"/>
            <w:ins w:id="46" w:author="user" w:date="2019-07-04T18:15:00Z"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Persyaratan</w:t>
              </w:r>
              <w:proofErr w:type="spellEnd"/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 </w:t>
              </w:r>
              <w:proofErr w:type="spellStart"/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Regulasi</w:t>
              </w:r>
              <w:proofErr w:type="spellEnd"/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 xml:space="preserve">/SNI/ </w:t>
              </w:r>
              <w:proofErr w:type="spellStart"/>
              <w:r w:rsidRPr="008E220B">
                <w:rPr>
                  <w:rFonts w:ascii="Arial" w:hAnsi="Arial" w:cs="Arial"/>
                  <w:color w:val="auto"/>
                  <w:sz w:val="22"/>
                  <w:szCs w:val="22"/>
                </w:rPr>
                <w:t>Pelanggan</w:t>
              </w:r>
              <w:proofErr w:type="spellEnd"/>
            </w:ins>
          </w:p>
        </w:tc>
        <w:tc>
          <w:tcPr>
            <w:tcW w:w="5812" w:type="dxa"/>
            <w:vAlign w:val="center"/>
          </w:tcPr>
          <w:p w14:paraId="0F593550" w14:textId="5B5979F3" w:rsidR="00846E74" w:rsidRPr="008E220B" w:rsidRDefault="00846E74" w:rsidP="008E220B">
            <w:pPr>
              <w:spacing w:after="120"/>
              <w:jc w:val="both"/>
              <w:rPr>
                <w:rFonts w:ascii="Arial" w:hAnsi="Arial" w:cs="Arial"/>
                <w:color w:val="0000FF"/>
              </w:rPr>
            </w:pPr>
            <w:bookmarkStart w:id="47" w:name="_GoBack"/>
            <w:bookmarkEnd w:id="47"/>
          </w:p>
        </w:tc>
      </w:tr>
    </w:tbl>
    <w:p w14:paraId="1378D4E2" w14:textId="77777777" w:rsidR="00846E74" w:rsidRDefault="00846E74" w:rsidP="00846E74">
      <w:pPr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</w:p>
    <w:p w14:paraId="1D8B9A13" w14:textId="77777777" w:rsidR="00846E74" w:rsidRDefault="00846E74" w:rsidP="00846E74">
      <w:pPr>
        <w:spacing w:after="0" w:line="360" w:lineRule="auto"/>
        <w:jc w:val="center"/>
        <w:rPr>
          <w:rFonts w:ascii="Arial" w:hAnsi="Arial" w:cs="Arial"/>
          <w:b/>
          <w:bCs/>
          <w:sz w:val="36"/>
          <w:szCs w:val="36"/>
          <w:lang w:val="en-GB"/>
        </w:rPr>
      </w:pPr>
    </w:p>
    <w:p w14:paraId="39C85243" w14:textId="77777777" w:rsidR="00410C44" w:rsidRDefault="00410C44"/>
    <w:sectPr w:rsidR="00410C44" w:rsidSect="00846E74">
      <w:headerReference w:type="default" r:id="rId7"/>
      <w:pgSz w:w="11906" w:h="16838" w:code="9"/>
      <w:pgMar w:top="1418" w:right="1418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CCB04C1" w14:textId="77777777" w:rsidR="00EF242D" w:rsidRDefault="00EF242D" w:rsidP="00846E74">
      <w:pPr>
        <w:spacing w:after="0" w:line="240" w:lineRule="auto"/>
      </w:pPr>
      <w:r>
        <w:separator/>
      </w:r>
    </w:p>
  </w:endnote>
  <w:endnote w:type="continuationSeparator" w:id="0">
    <w:p w14:paraId="57BF22C0" w14:textId="77777777" w:rsidR="00EF242D" w:rsidRDefault="00EF242D" w:rsidP="00846E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2B813C" w14:textId="77777777" w:rsidR="00EF242D" w:rsidRDefault="00EF242D" w:rsidP="00846E74">
      <w:pPr>
        <w:spacing w:after="0" w:line="240" w:lineRule="auto"/>
      </w:pPr>
      <w:r>
        <w:separator/>
      </w:r>
    </w:p>
  </w:footnote>
  <w:footnote w:type="continuationSeparator" w:id="0">
    <w:p w14:paraId="6EF7985E" w14:textId="77777777" w:rsidR="00EF242D" w:rsidRDefault="00EF242D" w:rsidP="00846E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pPr w:leftFromText="180" w:rightFromText="180" w:vertAnchor="text" w:horzAnchor="margin" w:tblpXSpec="center" w:tblpY="1"/>
      <w:tblW w:w="9383" w:type="dxa"/>
      <w:tblLayout w:type="fixed"/>
      <w:tblLook w:val="04A0" w:firstRow="1" w:lastRow="0" w:firstColumn="1" w:lastColumn="0" w:noHBand="0" w:noVBand="1"/>
    </w:tblPr>
    <w:tblGrid>
      <w:gridCol w:w="1838"/>
      <w:gridCol w:w="1134"/>
      <w:gridCol w:w="4394"/>
      <w:gridCol w:w="2017"/>
    </w:tblGrid>
    <w:tr w:rsidR="00846E74" w:rsidRPr="0084223D" w14:paraId="3056F6A4" w14:textId="77777777" w:rsidTr="0055141D">
      <w:trPr>
        <w:trHeight w:val="985"/>
      </w:trPr>
      <w:tc>
        <w:tcPr>
          <w:tcW w:w="1838" w:type="dxa"/>
          <w:vAlign w:val="center"/>
        </w:tcPr>
        <w:p w14:paraId="145C0940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  <w:b/>
            </w:rPr>
          </w:pPr>
          <w:r w:rsidRPr="0084223D">
            <w:rPr>
              <w:noProof/>
            </w:rPr>
            <w:drawing>
              <wp:anchor distT="0" distB="0" distL="114300" distR="114300" simplePos="0" relativeHeight="251659264" behindDoc="0" locked="0" layoutInCell="1" allowOverlap="1" wp14:anchorId="7E866E89" wp14:editId="064B67B9">
                <wp:simplePos x="0" y="0"/>
                <wp:positionH relativeFrom="column">
                  <wp:posOffset>162560</wp:posOffset>
                </wp:positionH>
                <wp:positionV relativeFrom="paragraph">
                  <wp:posOffset>25400</wp:posOffset>
                </wp:positionV>
                <wp:extent cx="661035" cy="478790"/>
                <wp:effectExtent l="38100" t="38100" r="43815" b="35560"/>
                <wp:wrapNone/>
                <wp:docPr id="3" name="Pictur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 rotWithShape="1"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47275" t="39451" r="36515" b="39695"/>
                        <a:stretch/>
                      </pic:blipFill>
                      <pic:spPr bwMode="auto">
                        <a:xfrm>
                          <a:off x="0" y="0"/>
                          <a:ext cx="661035" cy="478790"/>
                        </a:xfrm>
                        <a:prstGeom prst="rect">
                          <a:avLst/>
                        </a:prstGeom>
                        <a:ln w="28575">
                          <a:solidFill>
                            <a:srgbClr val="00B050"/>
                          </a:solidFill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7545" w:type="dxa"/>
          <w:gridSpan w:val="3"/>
          <w:vAlign w:val="center"/>
        </w:tcPr>
        <w:p w14:paraId="29DBA023" w14:textId="77777777" w:rsidR="00846E74" w:rsidRPr="0084223D" w:rsidRDefault="00846E74" w:rsidP="00846E74">
          <w:pPr>
            <w:spacing w:line="276" w:lineRule="auto"/>
            <w:jc w:val="center"/>
            <w:rPr>
              <w:rFonts w:ascii="Arial" w:hAnsi="Arial" w:cs="Arial"/>
              <w:b/>
              <w:color w:val="00B050"/>
              <w:lang w:val="en-GB"/>
            </w:rPr>
          </w:pPr>
          <w:r w:rsidRPr="0084223D">
            <w:rPr>
              <w:rFonts w:ascii="Arial" w:hAnsi="Arial" w:cs="Arial"/>
              <w:b/>
              <w:color w:val="00B050"/>
              <w:lang w:val="en-GB"/>
            </w:rPr>
            <w:t>YOGURTINDO</w:t>
          </w:r>
        </w:p>
        <w:p w14:paraId="699B27EB" w14:textId="77777777" w:rsidR="00846E74" w:rsidRDefault="00846E74" w:rsidP="00846E74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Jl. Ray</w:t>
          </w:r>
          <w:r w:rsidRPr="0084223D">
            <w:rPr>
              <w:rFonts w:ascii="Arial" w:hAnsi="Arial" w:cs="Arial"/>
              <w:lang w:val="en-GB"/>
            </w:rPr>
            <w:t>a</w:t>
          </w:r>
          <w:r w:rsidRPr="0084223D">
            <w:rPr>
              <w:rFonts w:ascii="Arial" w:hAnsi="Arial" w:cs="Arial"/>
            </w:rPr>
            <w:t xml:space="preserve"> Taman Safari RT 03/06 No 200, Cibeureum, </w:t>
          </w:r>
        </w:p>
        <w:p w14:paraId="00574DF9" w14:textId="77777777" w:rsidR="00846E74" w:rsidRPr="0084223D" w:rsidRDefault="00846E74" w:rsidP="00846E74">
          <w:pPr>
            <w:spacing w:line="276" w:lineRule="auto"/>
            <w:jc w:val="center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Cisarua, Kabupaten Bogor</w:t>
          </w:r>
        </w:p>
      </w:tc>
    </w:tr>
    <w:tr w:rsidR="00846E74" w:rsidRPr="0084223D" w14:paraId="03D16576" w14:textId="77777777" w:rsidTr="0055141D">
      <w:tc>
        <w:tcPr>
          <w:tcW w:w="1838" w:type="dxa"/>
          <w:vAlign w:val="center"/>
        </w:tcPr>
        <w:p w14:paraId="1340B95D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Dibuat Oleh:</w:t>
          </w:r>
        </w:p>
        <w:p w14:paraId="3513E719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Nurhali</w:t>
          </w:r>
          <w:r w:rsidRPr="0084223D">
            <w:rPr>
              <w:rFonts w:ascii="Arial" w:hAnsi="Arial" w:cs="Arial"/>
              <w:lang w:val="en-GB"/>
            </w:rPr>
            <w:t>z</w:t>
          </w:r>
          <w:r w:rsidRPr="0084223D">
            <w:rPr>
              <w:rFonts w:ascii="Arial" w:hAnsi="Arial" w:cs="Arial"/>
            </w:rPr>
            <w:t>a</w:t>
          </w:r>
        </w:p>
      </w:tc>
      <w:tc>
        <w:tcPr>
          <w:tcW w:w="1134" w:type="dxa"/>
        </w:tcPr>
        <w:p w14:paraId="57957A67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Align w:val="center"/>
        </w:tcPr>
        <w:p w14:paraId="1C85B6D5" w14:textId="66CF6CDD" w:rsidR="00846E74" w:rsidRPr="003B3D92" w:rsidRDefault="00846E74" w:rsidP="00846E74">
          <w:pPr>
            <w:spacing w:line="276" w:lineRule="auto"/>
            <w:jc w:val="center"/>
            <w:rPr>
              <w:rFonts w:ascii="Arial" w:hAnsi="Arial" w:cs="Arial"/>
              <w:b/>
              <w:lang w:val="en-GB"/>
            </w:rPr>
          </w:pPr>
          <w:r w:rsidRPr="0084223D">
            <w:rPr>
              <w:rFonts w:ascii="Arial" w:hAnsi="Arial" w:cs="Arial"/>
              <w:b/>
              <w:lang w:val="en-GB"/>
            </w:rPr>
            <w:t>YI</w:t>
          </w:r>
          <w:r w:rsidRPr="0084223D">
            <w:rPr>
              <w:rFonts w:ascii="Arial" w:hAnsi="Arial" w:cs="Arial"/>
              <w:b/>
            </w:rPr>
            <w:t>-</w:t>
          </w:r>
          <w:r>
            <w:rPr>
              <w:rFonts w:ascii="Arial" w:hAnsi="Arial" w:cs="Arial"/>
              <w:b/>
              <w:lang w:val="en-US"/>
            </w:rPr>
            <w:t>MAN</w:t>
          </w:r>
          <w:r w:rsidRPr="0084223D">
            <w:rPr>
              <w:rFonts w:ascii="Arial" w:hAnsi="Arial" w:cs="Arial"/>
              <w:b/>
            </w:rPr>
            <w:t>-0</w:t>
          </w:r>
          <w:r>
            <w:rPr>
              <w:rFonts w:ascii="Arial" w:hAnsi="Arial" w:cs="Arial"/>
              <w:b/>
              <w:lang w:val="en-GB"/>
            </w:rPr>
            <w:t>5</w:t>
          </w:r>
        </w:p>
      </w:tc>
      <w:tc>
        <w:tcPr>
          <w:tcW w:w="2014" w:type="dxa"/>
          <w:vAlign w:val="center"/>
        </w:tcPr>
        <w:p w14:paraId="50C3D50E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>Terbitan: 0</w:t>
          </w:r>
        </w:p>
      </w:tc>
    </w:tr>
    <w:tr w:rsidR="00846E74" w:rsidRPr="0084223D" w14:paraId="731A4250" w14:textId="77777777" w:rsidTr="0055141D">
      <w:tc>
        <w:tcPr>
          <w:tcW w:w="1838" w:type="dxa"/>
          <w:vAlign w:val="center"/>
        </w:tcPr>
        <w:p w14:paraId="132E1E83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Diperiksa Oleh: </w:t>
          </w:r>
        </w:p>
        <w:p w14:paraId="6B55355E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  <w:lang w:val="en-US"/>
            </w:rPr>
          </w:pPr>
          <w:r w:rsidRPr="0084223D">
            <w:rPr>
              <w:rFonts w:ascii="Arial" w:hAnsi="Arial" w:cs="Arial"/>
            </w:rPr>
            <w:t>Kemala</w:t>
          </w:r>
        </w:p>
      </w:tc>
      <w:tc>
        <w:tcPr>
          <w:tcW w:w="1134" w:type="dxa"/>
        </w:tcPr>
        <w:p w14:paraId="3EED56AD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 w:val="restart"/>
          <w:vAlign w:val="center"/>
        </w:tcPr>
        <w:p w14:paraId="32230AAF" w14:textId="78DA2234" w:rsidR="00846E74" w:rsidRPr="003B3D92" w:rsidRDefault="00846E74" w:rsidP="00846E74">
          <w:pPr>
            <w:spacing w:line="276" w:lineRule="auto"/>
            <w:jc w:val="center"/>
            <w:rPr>
              <w:rFonts w:ascii="Arial" w:hAnsi="Arial" w:cs="Arial"/>
              <w:lang w:val="en-GB"/>
            </w:rPr>
          </w:pPr>
          <w:r>
            <w:rPr>
              <w:rFonts w:ascii="Arial" w:hAnsi="Arial" w:cs="Arial"/>
              <w:b/>
              <w:lang w:val="en-GB"/>
            </w:rPr>
            <w:t>DESKRIPSI PRODUK JADI</w:t>
          </w:r>
        </w:p>
      </w:tc>
      <w:tc>
        <w:tcPr>
          <w:tcW w:w="2014" w:type="dxa"/>
          <w:vAlign w:val="center"/>
        </w:tcPr>
        <w:p w14:paraId="055D9B44" w14:textId="6BBB33D7" w:rsidR="00846E74" w:rsidRPr="00645395" w:rsidRDefault="00846E74" w:rsidP="00846E74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 xml:space="preserve">Halaman: </w:t>
          </w:r>
          <w:r w:rsidRPr="005A7914">
            <w:fldChar w:fldCharType="begin"/>
          </w:r>
          <w:r w:rsidRPr="005A7914">
            <w:rPr>
              <w:rFonts w:ascii="Arial" w:hAnsi="Arial" w:cs="Arial"/>
            </w:rPr>
            <w:instrText xml:space="preserve"> PAGE   \* MERGEFORMAT </w:instrText>
          </w:r>
          <w:r w:rsidRPr="005A7914">
            <w:fldChar w:fldCharType="separate"/>
          </w:r>
          <w:r w:rsidRPr="005A7914">
            <w:rPr>
              <w:rFonts w:ascii="Arial" w:hAnsi="Arial" w:cs="Arial"/>
              <w:noProof/>
            </w:rPr>
            <w:t>1</w:t>
          </w:r>
          <w:r w:rsidRPr="005A7914">
            <w:rPr>
              <w:noProof/>
            </w:rPr>
            <w:fldChar w:fldCharType="end"/>
          </w:r>
          <w:r w:rsidRPr="0084223D">
            <w:rPr>
              <w:rFonts w:ascii="Arial" w:hAnsi="Arial" w:cs="Arial"/>
            </w:rPr>
            <w:t xml:space="preserve"> dari </w:t>
          </w:r>
          <w:r w:rsidR="00645395">
            <w:rPr>
              <w:rFonts w:ascii="Arial" w:hAnsi="Arial" w:cs="Arial"/>
              <w:lang w:val="en-GB"/>
            </w:rPr>
            <w:t>1</w:t>
          </w:r>
        </w:p>
      </w:tc>
    </w:tr>
    <w:tr w:rsidR="00846E74" w:rsidRPr="0084223D" w14:paraId="103FE6D0" w14:textId="77777777" w:rsidTr="0055141D">
      <w:trPr>
        <w:trHeight w:val="370"/>
      </w:trPr>
      <w:tc>
        <w:tcPr>
          <w:tcW w:w="1838" w:type="dxa"/>
        </w:tcPr>
        <w:p w14:paraId="516EE342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Disetujui Oleh: </w:t>
          </w:r>
        </w:p>
        <w:p w14:paraId="26113FE8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  <w:r w:rsidRPr="0084223D">
            <w:rPr>
              <w:rFonts w:ascii="Arial" w:hAnsi="Arial" w:cs="Arial"/>
            </w:rPr>
            <w:t xml:space="preserve">Hj. </w:t>
          </w:r>
          <w:r w:rsidRPr="0084223D">
            <w:rPr>
              <w:rFonts w:ascii="Arial" w:hAnsi="Arial" w:cs="Arial"/>
              <w:lang w:val="en-GB"/>
            </w:rPr>
            <w:t>L</w:t>
          </w:r>
          <w:r w:rsidRPr="0084223D">
            <w:rPr>
              <w:rFonts w:ascii="Arial" w:hAnsi="Arial" w:cs="Arial"/>
            </w:rPr>
            <w:t>astri</w:t>
          </w:r>
        </w:p>
      </w:tc>
      <w:tc>
        <w:tcPr>
          <w:tcW w:w="1134" w:type="dxa"/>
        </w:tcPr>
        <w:p w14:paraId="7ECD7474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4394" w:type="dxa"/>
          <w:vMerge/>
        </w:tcPr>
        <w:p w14:paraId="2AF989CB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</w:rPr>
          </w:pPr>
        </w:p>
      </w:tc>
      <w:tc>
        <w:tcPr>
          <w:tcW w:w="2014" w:type="dxa"/>
          <w:vAlign w:val="center"/>
        </w:tcPr>
        <w:p w14:paraId="4227E9C4" w14:textId="77777777" w:rsidR="00846E74" w:rsidRPr="0084223D" w:rsidRDefault="00846E74" w:rsidP="00846E74">
          <w:pPr>
            <w:spacing w:line="276" w:lineRule="auto"/>
            <w:rPr>
              <w:rFonts w:ascii="Arial" w:hAnsi="Arial" w:cs="Arial"/>
              <w:lang w:val="en-GB"/>
            </w:rPr>
          </w:pPr>
          <w:r w:rsidRPr="0084223D">
            <w:rPr>
              <w:rFonts w:ascii="Arial" w:hAnsi="Arial" w:cs="Arial"/>
            </w:rPr>
            <w:t>Efektif: Mei 201</w:t>
          </w:r>
          <w:r w:rsidRPr="0084223D">
            <w:rPr>
              <w:rFonts w:ascii="Arial" w:hAnsi="Arial" w:cs="Arial"/>
              <w:lang w:val="en-GB"/>
            </w:rPr>
            <w:t>8</w:t>
          </w:r>
        </w:p>
      </w:tc>
    </w:tr>
  </w:tbl>
  <w:p w14:paraId="6988AFA3" w14:textId="77777777" w:rsidR="00846E74" w:rsidRDefault="00846E74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FA23C83"/>
    <w:multiLevelType w:val="hybridMultilevel"/>
    <w:tmpl w:val="A7EEE56A"/>
    <w:lvl w:ilvl="0" w:tplc="FDD43E9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ED331B"/>
    <w:multiLevelType w:val="hybridMultilevel"/>
    <w:tmpl w:val="4748183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user">
    <w15:presenceInfo w15:providerId="None" w15:userId="us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revisionView w:markup="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6E74"/>
    <w:rsid w:val="00113A0B"/>
    <w:rsid w:val="00410C44"/>
    <w:rsid w:val="00645395"/>
    <w:rsid w:val="006849A4"/>
    <w:rsid w:val="00846E74"/>
    <w:rsid w:val="008E220B"/>
    <w:rsid w:val="009D4D7E"/>
    <w:rsid w:val="00D83064"/>
    <w:rsid w:val="00EF242D"/>
    <w:rsid w:val="00FF2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DE911C"/>
  <w15:chartTrackingRefBased/>
  <w15:docId w15:val="{AD0D9D91-8AB3-4C9F-9E09-65B8CDE959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46E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846E74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846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846E74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846E74"/>
  </w:style>
  <w:style w:type="paragraph" w:styleId="Header">
    <w:name w:val="header"/>
    <w:basedOn w:val="Normal"/>
    <w:link w:val="HeaderChar"/>
    <w:uiPriority w:val="99"/>
    <w:unhideWhenUsed/>
    <w:rsid w:val="00846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6E74"/>
  </w:style>
  <w:style w:type="paragraph" w:styleId="Footer">
    <w:name w:val="footer"/>
    <w:basedOn w:val="Normal"/>
    <w:link w:val="FooterChar"/>
    <w:uiPriority w:val="99"/>
    <w:unhideWhenUsed/>
    <w:rsid w:val="00846E7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6E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34</Words>
  <Characters>196</Characters>
  <Application>Microsoft Office Word</Application>
  <DocSecurity>0</DocSecurity>
  <Lines>1</Lines>
  <Paragraphs>1</Paragraphs>
  <ScaleCrop>false</ScaleCrop>
  <Company/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surveilan pangan</dc:creator>
  <cp:keywords/>
  <dc:description/>
  <cp:lastModifiedBy>surveilan pangan</cp:lastModifiedBy>
  <cp:revision>3</cp:revision>
  <cp:lastPrinted>2019-07-23T11:46:00Z</cp:lastPrinted>
  <dcterms:created xsi:type="dcterms:W3CDTF">2019-07-21T07:49:00Z</dcterms:created>
  <dcterms:modified xsi:type="dcterms:W3CDTF">2019-08-13T05:01:00Z</dcterms:modified>
</cp:coreProperties>
</file>